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DC68DE" w14:textId="77777777" w:rsidR="00F31E37" w:rsidRDefault="00F31E37"/>
    <w:p w14:paraId="3FAFF5C6" w14:textId="77777777" w:rsidR="003A45FF" w:rsidRDefault="003A45FF"/>
    <w:p w14:paraId="5C7480B3" w14:textId="77777777" w:rsidR="003A45FF" w:rsidRDefault="003A45FF"/>
    <w:p w14:paraId="7C7A2FB6" w14:textId="77777777" w:rsidR="00316A79" w:rsidRDefault="00316A79"/>
    <w:p w14:paraId="76854D67" w14:textId="77777777" w:rsidR="00316A79" w:rsidRDefault="00316A79"/>
    <w:p w14:paraId="72F76505" w14:textId="004901DC" w:rsidR="00565486" w:rsidRPr="009F7540" w:rsidRDefault="00835012" w:rsidP="00565486">
      <w:pPr>
        <w:jc w:val="center"/>
        <w:rPr>
          <w:rFonts w:ascii="Calibri" w:hAnsi="Calibri" w:cs="Calibri"/>
          <w:sz w:val="40"/>
          <w:szCs w:val="40"/>
        </w:rPr>
      </w:pPr>
      <w:r>
        <w:rPr>
          <w:rFonts w:ascii="Calibri" w:hAnsi="Calibri" w:cs="Calibri"/>
          <w:sz w:val="40"/>
          <w:szCs w:val="40"/>
        </w:rPr>
        <w:t>Príručka</w:t>
      </w:r>
      <w:r w:rsidR="00565486" w:rsidRPr="009F7540">
        <w:rPr>
          <w:rFonts w:ascii="Calibri" w:hAnsi="Calibri" w:cs="Calibri"/>
          <w:sz w:val="40"/>
          <w:szCs w:val="40"/>
        </w:rPr>
        <w:t xml:space="preserve"> pre užívateľa finančných prostriedkov z príspevku na</w:t>
      </w:r>
      <w:r w:rsidR="005E099D">
        <w:rPr>
          <w:rFonts w:ascii="Calibri" w:hAnsi="Calibri" w:cs="Calibri"/>
          <w:sz w:val="40"/>
          <w:szCs w:val="40"/>
        </w:rPr>
        <w:t xml:space="preserve"> </w:t>
      </w:r>
      <w:r w:rsidR="00883D24" w:rsidRPr="00883D24">
        <w:rPr>
          <w:rFonts w:ascii="Calibri" w:hAnsi="Calibri" w:cs="Calibri"/>
          <w:sz w:val="40"/>
          <w:szCs w:val="40"/>
        </w:rPr>
        <w:t>modernizáciu</w:t>
      </w:r>
      <w:r w:rsidR="00883D24" w:rsidRPr="0038138A">
        <w:rPr>
          <w:rFonts w:ascii="Calibri" w:hAnsi="Calibri" w:cs="Calibri"/>
          <w:sz w:val="40"/>
          <w:szCs w:val="40"/>
        </w:rPr>
        <w:t xml:space="preserve"> materiálno-technického zabezpečenia existujúcich ambulancií</w:t>
      </w:r>
      <w:r w:rsidR="006334B7">
        <w:rPr>
          <w:rFonts w:ascii="Calibri" w:hAnsi="Calibri" w:cs="Calibri"/>
          <w:sz w:val="40"/>
          <w:szCs w:val="40"/>
        </w:rPr>
        <w:t xml:space="preserve"> všeobecnej a</w:t>
      </w:r>
      <w:r w:rsidR="00883D24" w:rsidRPr="0038138A">
        <w:rPr>
          <w:rFonts w:ascii="Calibri" w:hAnsi="Calibri" w:cs="Calibri"/>
          <w:sz w:val="40"/>
          <w:szCs w:val="40"/>
        </w:rPr>
        <w:t xml:space="preserve"> špecializovanej ambulantnej starostlivosti</w:t>
      </w:r>
    </w:p>
    <w:p w14:paraId="17EB73B8" w14:textId="77777777" w:rsidR="003A45FF" w:rsidRDefault="003A45FF" w:rsidP="00565486">
      <w:pPr>
        <w:jc w:val="center"/>
      </w:pPr>
    </w:p>
    <w:p w14:paraId="3EC319E8" w14:textId="77777777" w:rsidR="003A45FF" w:rsidRDefault="003A45FF" w:rsidP="003A45FF">
      <w:pPr>
        <w:jc w:val="center"/>
      </w:pPr>
    </w:p>
    <w:p w14:paraId="5DC5BEBC" w14:textId="77777777" w:rsidR="00316A79" w:rsidRDefault="00316A79" w:rsidP="0037776E">
      <w:pPr>
        <w:ind w:left="5529"/>
      </w:pPr>
    </w:p>
    <w:p w14:paraId="063309E4" w14:textId="77777777" w:rsidR="00316A79" w:rsidRDefault="00316A79" w:rsidP="003A45FF">
      <w:pPr>
        <w:jc w:val="center"/>
      </w:pPr>
    </w:p>
    <w:p w14:paraId="6F0F3044" w14:textId="77777777" w:rsidR="00316A79" w:rsidRDefault="00316A79" w:rsidP="003A45FF">
      <w:pPr>
        <w:jc w:val="center"/>
      </w:pPr>
    </w:p>
    <w:p w14:paraId="34BB82A3" w14:textId="77777777" w:rsidR="00316A79" w:rsidRDefault="00316A79" w:rsidP="003A45FF">
      <w:pPr>
        <w:jc w:val="center"/>
      </w:pPr>
    </w:p>
    <w:p w14:paraId="188F6A47" w14:textId="3A2DCB2B" w:rsidR="00316A79" w:rsidRPr="009F7540" w:rsidRDefault="00565486" w:rsidP="009F7540">
      <w:pPr>
        <w:spacing w:after="0"/>
        <w:rPr>
          <w:rFonts w:ascii="Calibri" w:hAnsi="Calibri" w:cs="Calibri"/>
          <w:szCs w:val="24"/>
        </w:rPr>
      </w:pPr>
      <w:r w:rsidRPr="009F7540">
        <w:rPr>
          <w:rFonts w:ascii="Calibri" w:hAnsi="Calibri" w:cs="Calibri"/>
          <w:szCs w:val="24"/>
        </w:rPr>
        <w:t>Verzia 1.</w:t>
      </w:r>
      <w:del w:id="0" w:author="Bagiová Tatiana" w:date="2026-01-29T10:05:00Z" w16du:dateUtc="2026-01-29T09:05:00Z">
        <w:r w:rsidRPr="009F7540" w:rsidDel="00166869">
          <w:rPr>
            <w:rFonts w:ascii="Calibri" w:hAnsi="Calibri" w:cs="Calibri"/>
            <w:szCs w:val="24"/>
          </w:rPr>
          <w:delText>0</w:delText>
        </w:r>
      </w:del>
      <w:ins w:id="1" w:author="Bagiová Tatiana" w:date="2026-01-29T10:05:00Z" w16du:dateUtc="2026-01-29T09:05:00Z">
        <w:r w:rsidR="00166869">
          <w:rPr>
            <w:rFonts w:ascii="Calibri" w:hAnsi="Calibri" w:cs="Calibri"/>
            <w:szCs w:val="24"/>
          </w:rPr>
          <w:t>1</w:t>
        </w:r>
      </w:ins>
    </w:p>
    <w:p w14:paraId="50ECEF12" w14:textId="77777777" w:rsidR="00565486" w:rsidRPr="009F7540" w:rsidRDefault="00565486" w:rsidP="009F7540">
      <w:pPr>
        <w:spacing w:after="0"/>
        <w:rPr>
          <w:rFonts w:ascii="Calibri" w:hAnsi="Calibri" w:cs="Calibri"/>
          <w:szCs w:val="24"/>
        </w:rPr>
      </w:pPr>
      <w:r w:rsidRPr="009F7540">
        <w:rPr>
          <w:rFonts w:ascii="Calibri" w:hAnsi="Calibri" w:cs="Calibri"/>
          <w:szCs w:val="24"/>
        </w:rPr>
        <w:t xml:space="preserve">Vydalo: Ministerstvo zdravotníctva </w:t>
      </w:r>
      <w:r w:rsidR="00760937" w:rsidRPr="009F7540">
        <w:rPr>
          <w:rFonts w:ascii="Calibri" w:hAnsi="Calibri" w:cs="Calibri"/>
          <w:szCs w:val="24"/>
        </w:rPr>
        <w:t>Slovenskej republiky</w:t>
      </w:r>
    </w:p>
    <w:p w14:paraId="04298CF5" w14:textId="77777777" w:rsidR="00316A79" w:rsidRPr="009F7540" w:rsidRDefault="00316A79" w:rsidP="009F7540">
      <w:pPr>
        <w:spacing w:after="0"/>
        <w:rPr>
          <w:rFonts w:ascii="Calibri" w:hAnsi="Calibri" w:cs="Calibri"/>
        </w:rPr>
      </w:pPr>
    </w:p>
    <w:p w14:paraId="49114368" w14:textId="77777777" w:rsidR="00316A79" w:rsidRDefault="00316A79" w:rsidP="009F7540">
      <w:pPr>
        <w:spacing w:after="0"/>
        <w:rPr>
          <w:rFonts w:ascii="Calibri" w:hAnsi="Calibri" w:cs="Calibri"/>
        </w:rPr>
      </w:pPr>
    </w:p>
    <w:p w14:paraId="3653D3A9" w14:textId="77777777" w:rsidR="009F7540" w:rsidRDefault="009F7540" w:rsidP="009F7540">
      <w:pPr>
        <w:spacing w:after="0"/>
        <w:rPr>
          <w:rFonts w:ascii="Calibri" w:hAnsi="Calibri" w:cs="Calibri"/>
        </w:rPr>
      </w:pPr>
    </w:p>
    <w:p w14:paraId="48EBBCEE" w14:textId="77777777" w:rsidR="009F7540" w:rsidRPr="009F7540" w:rsidRDefault="009F7540" w:rsidP="009F7540">
      <w:pPr>
        <w:spacing w:after="0"/>
        <w:rPr>
          <w:rFonts w:ascii="Calibri" w:hAnsi="Calibri" w:cs="Calibri"/>
        </w:rPr>
      </w:pPr>
    </w:p>
    <w:p w14:paraId="16BBDBB1" w14:textId="77777777" w:rsidR="00316A79" w:rsidRPr="009F7540" w:rsidRDefault="00316A79" w:rsidP="00316A79">
      <w:pPr>
        <w:rPr>
          <w:rFonts w:ascii="Calibri" w:hAnsi="Calibri" w:cs="Calibri"/>
          <w:szCs w:val="24"/>
        </w:rPr>
      </w:pPr>
    </w:p>
    <w:p w14:paraId="3FE7D7FD" w14:textId="0D7EDDD0" w:rsidR="00316A79" w:rsidRPr="00AC611A" w:rsidRDefault="00316A79" w:rsidP="00316A79">
      <w:pPr>
        <w:rPr>
          <w:rFonts w:ascii="Calibri" w:hAnsi="Calibri" w:cs="Calibri"/>
          <w:szCs w:val="24"/>
        </w:rPr>
      </w:pPr>
      <w:r w:rsidRPr="009F7540">
        <w:rPr>
          <w:rFonts w:ascii="Calibri" w:hAnsi="Calibri" w:cs="Calibri"/>
          <w:szCs w:val="24"/>
        </w:rPr>
        <w:t xml:space="preserve">Schválil:   </w:t>
      </w:r>
      <w:r w:rsidR="00565486" w:rsidRPr="009F7540">
        <w:rPr>
          <w:rFonts w:ascii="Calibri" w:hAnsi="Calibri" w:cs="Calibri"/>
          <w:szCs w:val="24"/>
        </w:rPr>
        <w:t xml:space="preserve">Mgr. </w:t>
      </w:r>
      <w:r w:rsidR="00AC611A">
        <w:rPr>
          <w:rFonts w:ascii="Calibri" w:hAnsi="Calibri" w:cs="Calibri"/>
          <w:szCs w:val="24"/>
        </w:rPr>
        <w:t>Peter Mrázik, PhD.</w:t>
      </w:r>
      <w:r w:rsidR="00565486" w:rsidRPr="00565486">
        <w:rPr>
          <w:rFonts w:ascii="Arial Narrow" w:hAnsi="Arial Narrow"/>
          <w:szCs w:val="24"/>
        </w:rPr>
        <w:t xml:space="preserve">      </w:t>
      </w:r>
      <w:r w:rsidRPr="00565486">
        <w:rPr>
          <w:rFonts w:ascii="Arial Narrow" w:hAnsi="Arial Narrow"/>
          <w:szCs w:val="24"/>
        </w:rPr>
        <w:t xml:space="preserve">     </w:t>
      </w:r>
      <w:r w:rsidR="00565486">
        <w:rPr>
          <w:rFonts w:ascii="Arial Narrow" w:hAnsi="Arial Narrow"/>
          <w:szCs w:val="24"/>
        </w:rPr>
        <w:t xml:space="preserve">                      </w:t>
      </w:r>
      <w:r w:rsidR="00FC6D39">
        <w:rPr>
          <w:rFonts w:ascii="Arial Narrow" w:hAnsi="Arial Narrow"/>
          <w:szCs w:val="24"/>
        </w:rPr>
        <w:t>...</w:t>
      </w:r>
      <w:r w:rsidR="00FC6D39" w:rsidRPr="00565486">
        <w:rPr>
          <w:rFonts w:ascii="Arial Narrow" w:hAnsi="Arial Narrow"/>
          <w:szCs w:val="24"/>
        </w:rPr>
        <w:t>........</w:t>
      </w:r>
      <w:r w:rsidRPr="00565486">
        <w:rPr>
          <w:rFonts w:ascii="Arial Narrow" w:hAnsi="Arial Narrow"/>
          <w:szCs w:val="24"/>
        </w:rPr>
        <w:t>.................................................................</w:t>
      </w:r>
    </w:p>
    <w:p w14:paraId="3C55D1B6" w14:textId="713AEEF1" w:rsidR="00316A79" w:rsidRPr="009F7540" w:rsidRDefault="00565486" w:rsidP="009F7540">
      <w:pPr>
        <w:spacing w:after="0" w:line="240" w:lineRule="auto"/>
        <w:ind w:left="4820"/>
        <w:jc w:val="center"/>
        <w:rPr>
          <w:rFonts w:cstheme="minorHAnsi"/>
          <w:szCs w:val="24"/>
        </w:rPr>
      </w:pPr>
      <w:r w:rsidRPr="009F7540">
        <w:rPr>
          <w:rFonts w:cstheme="minorHAnsi"/>
          <w:szCs w:val="24"/>
        </w:rPr>
        <w:t>g</w:t>
      </w:r>
      <w:r w:rsidR="00AC611A">
        <w:rPr>
          <w:rFonts w:cstheme="minorHAnsi"/>
          <w:szCs w:val="24"/>
        </w:rPr>
        <w:t>enerálny riaditeľ</w:t>
      </w:r>
    </w:p>
    <w:p w14:paraId="435B13ED" w14:textId="382C75F5" w:rsidR="00316A79" w:rsidRPr="009F7540" w:rsidRDefault="00565486" w:rsidP="009F7540">
      <w:pPr>
        <w:spacing w:after="0" w:line="240" w:lineRule="auto"/>
        <w:ind w:left="4820"/>
        <w:jc w:val="center"/>
        <w:rPr>
          <w:rFonts w:cstheme="minorHAnsi"/>
          <w:szCs w:val="24"/>
        </w:rPr>
      </w:pPr>
      <w:hyperlink r:id="rId11" w:history="1">
        <w:r w:rsidRPr="009F7540">
          <w:rPr>
            <w:rFonts w:cstheme="minorHAnsi"/>
            <w:szCs w:val="24"/>
          </w:rPr>
          <w:t>s</w:t>
        </w:r>
        <w:r w:rsidR="00EF05B8">
          <w:rPr>
            <w:rFonts w:cstheme="minorHAnsi"/>
            <w:szCs w:val="24"/>
          </w:rPr>
          <w:t xml:space="preserve">ekcia </w:t>
        </w:r>
        <w:r w:rsidR="00316A79" w:rsidRPr="009F7540">
          <w:rPr>
            <w:rFonts w:cstheme="minorHAnsi"/>
            <w:szCs w:val="24"/>
          </w:rPr>
          <w:t>programov a projektov</w:t>
        </w:r>
      </w:hyperlink>
    </w:p>
    <w:p w14:paraId="181838A7" w14:textId="77777777" w:rsidR="006A3509" w:rsidRDefault="006A3509" w:rsidP="00465C42">
      <w:pPr>
        <w:spacing w:after="0" w:line="240" w:lineRule="auto"/>
      </w:pPr>
    </w:p>
    <w:p w14:paraId="74421211" w14:textId="77777777" w:rsidR="006A3509" w:rsidRDefault="006A3509" w:rsidP="00465C42">
      <w:pPr>
        <w:spacing w:after="0" w:line="240" w:lineRule="auto"/>
      </w:pPr>
    </w:p>
    <w:p w14:paraId="25BC073F" w14:textId="77777777" w:rsidR="00FC6D39" w:rsidRDefault="00FC6D39" w:rsidP="00465C42">
      <w:pPr>
        <w:spacing w:after="0" w:line="240" w:lineRule="auto"/>
      </w:pPr>
    </w:p>
    <w:p w14:paraId="396EB31C" w14:textId="77777777" w:rsidR="00565486" w:rsidRDefault="00565486" w:rsidP="00465C42">
      <w:pPr>
        <w:spacing w:after="0" w:line="240" w:lineRule="auto"/>
      </w:pPr>
    </w:p>
    <w:p w14:paraId="66DA0DFD" w14:textId="56456A34" w:rsidR="000856B3" w:rsidRDefault="002B4680" w:rsidP="009F7540">
      <w:pPr>
        <w:spacing w:after="0" w:line="240" w:lineRule="auto"/>
        <w:jc w:val="center"/>
        <w:rPr>
          <w:rFonts w:ascii="Calibri" w:hAnsi="Calibri" w:cs="Calibri"/>
          <w:szCs w:val="24"/>
        </w:rPr>
      </w:pPr>
      <w:del w:id="2" w:author="Bagiová Tatiana" w:date="2026-01-29T10:05:00Z" w16du:dateUtc="2026-01-29T09:05:00Z">
        <w:r w:rsidDel="00D55E91">
          <w:rPr>
            <w:rFonts w:ascii="Calibri" w:hAnsi="Calibri" w:cs="Calibri"/>
            <w:szCs w:val="24"/>
          </w:rPr>
          <w:delText>august</w:delText>
        </w:r>
        <w:r w:rsidR="00565486" w:rsidRPr="009F7540" w:rsidDel="00D55E91">
          <w:rPr>
            <w:rFonts w:ascii="Calibri" w:hAnsi="Calibri" w:cs="Calibri"/>
            <w:szCs w:val="24"/>
          </w:rPr>
          <w:delText xml:space="preserve"> </w:delText>
        </w:r>
      </w:del>
      <w:ins w:id="3" w:author="Bagiová Tatiana" w:date="2026-01-29T10:05:00Z" w16du:dateUtc="2026-01-29T09:05:00Z">
        <w:r w:rsidR="00D55E91">
          <w:rPr>
            <w:rFonts w:ascii="Calibri" w:hAnsi="Calibri" w:cs="Calibri"/>
            <w:szCs w:val="24"/>
          </w:rPr>
          <w:t>január</w:t>
        </w:r>
        <w:r w:rsidR="00D55E91" w:rsidRPr="009F7540">
          <w:rPr>
            <w:rFonts w:ascii="Calibri" w:hAnsi="Calibri" w:cs="Calibri"/>
            <w:szCs w:val="24"/>
          </w:rPr>
          <w:t xml:space="preserve"> </w:t>
        </w:r>
      </w:ins>
      <w:del w:id="4" w:author="Bagiová Tatiana" w:date="2026-01-29T10:05:00Z" w16du:dateUtc="2026-01-29T09:05:00Z">
        <w:r w:rsidR="00565486" w:rsidRPr="009F7540" w:rsidDel="00D55E91">
          <w:rPr>
            <w:rFonts w:ascii="Calibri" w:hAnsi="Calibri" w:cs="Calibri"/>
            <w:szCs w:val="24"/>
          </w:rPr>
          <w:delText>202</w:delText>
        </w:r>
        <w:r w:rsidR="00583556" w:rsidDel="00D55E91">
          <w:rPr>
            <w:rFonts w:ascii="Calibri" w:hAnsi="Calibri" w:cs="Calibri"/>
            <w:szCs w:val="24"/>
          </w:rPr>
          <w:delText>5</w:delText>
        </w:r>
      </w:del>
      <w:ins w:id="5" w:author="Bagiová Tatiana" w:date="2026-01-29T10:05:00Z" w16du:dateUtc="2026-01-29T09:05:00Z">
        <w:r w:rsidR="00D55E91" w:rsidRPr="009F7540">
          <w:rPr>
            <w:rFonts w:ascii="Calibri" w:hAnsi="Calibri" w:cs="Calibri"/>
            <w:szCs w:val="24"/>
          </w:rPr>
          <w:t>202</w:t>
        </w:r>
        <w:r w:rsidR="00D55E91">
          <w:rPr>
            <w:rFonts w:ascii="Calibri" w:hAnsi="Calibri" w:cs="Calibri"/>
            <w:szCs w:val="24"/>
          </w:rPr>
          <w:t>6</w:t>
        </w:r>
      </w:ins>
    </w:p>
    <w:p w14:paraId="5657946D" w14:textId="77777777" w:rsidR="00340C9F" w:rsidRDefault="00340C9F" w:rsidP="009F7540">
      <w:pPr>
        <w:spacing w:after="0" w:line="240" w:lineRule="auto"/>
        <w:jc w:val="center"/>
        <w:rPr>
          <w:rFonts w:ascii="Arial Narrow" w:hAnsi="Arial Narrow"/>
          <w:sz w:val="28"/>
          <w:szCs w:val="28"/>
        </w:rPr>
      </w:pPr>
    </w:p>
    <w:p w14:paraId="761436AE" w14:textId="77777777" w:rsidR="002B4680" w:rsidRDefault="002B4680" w:rsidP="009F7540">
      <w:pPr>
        <w:spacing w:after="0" w:line="240" w:lineRule="auto"/>
        <w:jc w:val="center"/>
        <w:rPr>
          <w:rFonts w:ascii="Arial Narrow" w:hAnsi="Arial Narrow"/>
          <w:sz w:val="28"/>
          <w:szCs w:val="28"/>
        </w:rPr>
      </w:pPr>
    </w:p>
    <w:sdt>
      <w:sdtPr>
        <w:rPr>
          <w:rFonts w:asciiTheme="minorHAnsi" w:eastAsiaTheme="minorEastAsia" w:hAnsiTheme="minorHAnsi" w:cstheme="minorBidi"/>
          <w:b w:val="0"/>
          <w:color w:val="auto"/>
          <w:sz w:val="24"/>
          <w:szCs w:val="22"/>
        </w:rPr>
        <w:id w:val="-83996136"/>
        <w:docPartObj>
          <w:docPartGallery w:val="Table of Contents"/>
          <w:docPartUnique/>
        </w:docPartObj>
      </w:sdtPr>
      <w:sdtEndPr>
        <w:rPr>
          <w:bCs/>
        </w:rPr>
      </w:sdtEndPr>
      <w:sdtContent>
        <w:p w14:paraId="461F9F1E" w14:textId="541D2776" w:rsidR="00683CC9" w:rsidRDefault="00683CC9">
          <w:pPr>
            <w:pStyle w:val="Hlavikaobsahu"/>
          </w:pPr>
          <w:r>
            <w:t>Obsah</w:t>
          </w:r>
        </w:p>
        <w:p w14:paraId="11EC054B" w14:textId="411D80EB" w:rsidR="007600B8" w:rsidRDefault="00683CC9">
          <w:pPr>
            <w:pStyle w:val="Obsah1"/>
            <w:rPr>
              <w:rFonts w:cstheme="minorBidi"/>
              <w:noProof/>
              <w:kern w:val="2"/>
              <w:szCs w:val="24"/>
              <w14:ligatures w14:val="standardContextual"/>
            </w:rPr>
          </w:pPr>
          <w:r>
            <w:fldChar w:fldCharType="begin"/>
          </w:r>
          <w:r>
            <w:instrText xml:space="preserve"> TOC \o "1-3" \h \z \u </w:instrText>
          </w:r>
          <w:r>
            <w:fldChar w:fldCharType="separate"/>
          </w:r>
          <w:hyperlink w:anchor="_Toc216862981" w:history="1">
            <w:r w:rsidR="007600B8" w:rsidRPr="0064434F">
              <w:rPr>
                <w:rStyle w:val="Hypertextovprepojenie"/>
                <w:noProof/>
              </w:rPr>
              <w:t>1 Úvod</w:t>
            </w:r>
            <w:r w:rsidR="007600B8">
              <w:rPr>
                <w:noProof/>
                <w:webHidden/>
              </w:rPr>
              <w:tab/>
            </w:r>
            <w:r w:rsidR="007600B8">
              <w:rPr>
                <w:noProof/>
                <w:webHidden/>
              </w:rPr>
              <w:fldChar w:fldCharType="begin"/>
            </w:r>
            <w:r w:rsidR="007600B8">
              <w:rPr>
                <w:noProof/>
                <w:webHidden/>
              </w:rPr>
              <w:instrText xml:space="preserve"> PAGEREF _Toc216862981 \h </w:instrText>
            </w:r>
            <w:r w:rsidR="007600B8">
              <w:rPr>
                <w:noProof/>
                <w:webHidden/>
              </w:rPr>
            </w:r>
            <w:r w:rsidR="007600B8">
              <w:rPr>
                <w:noProof/>
                <w:webHidden/>
              </w:rPr>
              <w:fldChar w:fldCharType="separate"/>
            </w:r>
            <w:r w:rsidR="007600B8">
              <w:rPr>
                <w:noProof/>
                <w:webHidden/>
              </w:rPr>
              <w:t>3</w:t>
            </w:r>
            <w:r w:rsidR="007600B8">
              <w:rPr>
                <w:noProof/>
                <w:webHidden/>
              </w:rPr>
              <w:fldChar w:fldCharType="end"/>
            </w:r>
          </w:hyperlink>
        </w:p>
        <w:p w14:paraId="2693C432" w14:textId="0478A4C7" w:rsidR="007600B8" w:rsidRDefault="007600B8">
          <w:pPr>
            <w:pStyle w:val="Obsah1"/>
            <w:tabs>
              <w:tab w:val="left" w:pos="440"/>
            </w:tabs>
            <w:rPr>
              <w:rFonts w:cstheme="minorBidi"/>
              <w:noProof/>
              <w:kern w:val="2"/>
              <w:szCs w:val="24"/>
              <w14:ligatures w14:val="standardContextual"/>
            </w:rPr>
          </w:pPr>
          <w:hyperlink w:anchor="_Toc216862982" w:history="1">
            <w:r w:rsidRPr="0064434F">
              <w:rPr>
                <w:rStyle w:val="Hypertextovprepojenie"/>
                <w:noProof/>
              </w:rPr>
              <w:t>2</w:t>
            </w:r>
            <w:r>
              <w:rPr>
                <w:rFonts w:cstheme="minorBidi"/>
                <w:noProof/>
                <w:kern w:val="2"/>
                <w:szCs w:val="24"/>
                <w14:ligatures w14:val="standardContextual"/>
              </w:rPr>
              <w:tab/>
            </w:r>
            <w:r w:rsidRPr="0064434F">
              <w:rPr>
                <w:rStyle w:val="Hypertextovprepojenie"/>
                <w:noProof/>
              </w:rPr>
              <w:t>Poskytnutie finančných prostriedkov z príspevku užívateľovi</w:t>
            </w:r>
            <w:r>
              <w:rPr>
                <w:noProof/>
                <w:webHidden/>
              </w:rPr>
              <w:tab/>
            </w:r>
            <w:r>
              <w:rPr>
                <w:noProof/>
                <w:webHidden/>
              </w:rPr>
              <w:fldChar w:fldCharType="begin"/>
            </w:r>
            <w:r>
              <w:rPr>
                <w:noProof/>
                <w:webHidden/>
              </w:rPr>
              <w:instrText xml:space="preserve"> PAGEREF _Toc216862982 \h </w:instrText>
            </w:r>
            <w:r>
              <w:rPr>
                <w:noProof/>
                <w:webHidden/>
              </w:rPr>
            </w:r>
            <w:r>
              <w:rPr>
                <w:noProof/>
                <w:webHidden/>
              </w:rPr>
              <w:fldChar w:fldCharType="separate"/>
            </w:r>
            <w:r>
              <w:rPr>
                <w:noProof/>
                <w:webHidden/>
              </w:rPr>
              <w:t>4</w:t>
            </w:r>
            <w:r>
              <w:rPr>
                <w:noProof/>
                <w:webHidden/>
              </w:rPr>
              <w:fldChar w:fldCharType="end"/>
            </w:r>
          </w:hyperlink>
        </w:p>
        <w:p w14:paraId="0DDA839D" w14:textId="39442AF2" w:rsidR="007600B8" w:rsidRDefault="007600B8">
          <w:pPr>
            <w:pStyle w:val="Obsah2"/>
            <w:tabs>
              <w:tab w:val="left" w:pos="960"/>
              <w:tab w:val="right" w:leader="dot" w:pos="9062"/>
            </w:tabs>
            <w:rPr>
              <w:rFonts w:cstheme="minorBidi"/>
              <w:noProof/>
              <w:kern w:val="2"/>
              <w:szCs w:val="24"/>
              <w14:ligatures w14:val="standardContextual"/>
            </w:rPr>
          </w:pPr>
          <w:hyperlink w:anchor="_Toc216862983" w:history="1">
            <w:r w:rsidRPr="0064434F">
              <w:rPr>
                <w:rStyle w:val="Hypertextovprepojenie"/>
                <w:noProof/>
              </w:rPr>
              <w:t xml:space="preserve">2.1 </w:t>
            </w:r>
            <w:r>
              <w:rPr>
                <w:rFonts w:cstheme="minorBidi"/>
                <w:noProof/>
                <w:kern w:val="2"/>
                <w:szCs w:val="24"/>
                <w14:ligatures w14:val="standardContextual"/>
              </w:rPr>
              <w:tab/>
            </w:r>
            <w:r w:rsidRPr="0064434F">
              <w:rPr>
                <w:rStyle w:val="Hypertextovprepojenie"/>
                <w:noProof/>
              </w:rPr>
              <w:t>Štruktúra financovania</w:t>
            </w:r>
            <w:r>
              <w:rPr>
                <w:noProof/>
                <w:webHidden/>
              </w:rPr>
              <w:tab/>
            </w:r>
            <w:r>
              <w:rPr>
                <w:noProof/>
                <w:webHidden/>
              </w:rPr>
              <w:fldChar w:fldCharType="begin"/>
            </w:r>
            <w:r>
              <w:rPr>
                <w:noProof/>
                <w:webHidden/>
              </w:rPr>
              <w:instrText xml:space="preserve"> PAGEREF _Toc216862983 \h </w:instrText>
            </w:r>
            <w:r>
              <w:rPr>
                <w:noProof/>
                <w:webHidden/>
              </w:rPr>
            </w:r>
            <w:r>
              <w:rPr>
                <w:noProof/>
                <w:webHidden/>
              </w:rPr>
              <w:fldChar w:fldCharType="separate"/>
            </w:r>
            <w:r>
              <w:rPr>
                <w:noProof/>
                <w:webHidden/>
              </w:rPr>
              <w:t>4</w:t>
            </w:r>
            <w:r>
              <w:rPr>
                <w:noProof/>
                <w:webHidden/>
              </w:rPr>
              <w:fldChar w:fldCharType="end"/>
            </w:r>
          </w:hyperlink>
        </w:p>
        <w:p w14:paraId="12F7E286" w14:textId="6557C679" w:rsidR="007600B8" w:rsidRDefault="007600B8">
          <w:pPr>
            <w:pStyle w:val="Obsah2"/>
            <w:tabs>
              <w:tab w:val="left" w:pos="960"/>
              <w:tab w:val="right" w:leader="dot" w:pos="9062"/>
            </w:tabs>
            <w:rPr>
              <w:rFonts w:cstheme="minorBidi"/>
              <w:noProof/>
              <w:kern w:val="2"/>
              <w:szCs w:val="24"/>
              <w14:ligatures w14:val="standardContextual"/>
            </w:rPr>
          </w:pPr>
          <w:hyperlink w:anchor="_Toc216862984" w:history="1">
            <w:r w:rsidRPr="0064434F">
              <w:rPr>
                <w:rStyle w:val="Hypertextovprepojenie"/>
                <w:noProof/>
              </w:rPr>
              <w:t xml:space="preserve">2.2 </w:t>
            </w:r>
            <w:r>
              <w:rPr>
                <w:rFonts w:cstheme="minorBidi"/>
                <w:noProof/>
                <w:kern w:val="2"/>
                <w:szCs w:val="24"/>
                <w14:ligatures w14:val="standardContextual"/>
              </w:rPr>
              <w:tab/>
            </w:r>
            <w:r w:rsidRPr="0064434F">
              <w:rPr>
                <w:rStyle w:val="Hypertextovprepojenie"/>
                <w:noProof/>
              </w:rPr>
              <w:t>Maximálna výška poskytnutých finančných prostriedkov z príspevku</w:t>
            </w:r>
            <w:r>
              <w:rPr>
                <w:noProof/>
                <w:webHidden/>
              </w:rPr>
              <w:tab/>
            </w:r>
            <w:r>
              <w:rPr>
                <w:noProof/>
                <w:webHidden/>
              </w:rPr>
              <w:fldChar w:fldCharType="begin"/>
            </w:r>
            <w:r>
              <w:rPr>
                <w:noProof/>
                <w:webHidden/>
              </w:rPr>
              <w:instrText xml:space="preserve"> PAGEREF _Toc216862984 \h </w:instrText>
            </w:r>
            <w:r>
              <w:rPr>
                <w:noProof/>
                <w:webHidden/>
              </w:rPr>
            </w:r>
            <w:r>
              <w:rPr>
                <w:noProof/>
                <w:webHidden/>
              </w:rPr>
              <w:fldChar w:fldCharType="separate"/>
            </w:r>
            <w:r>
              <w:rPr>
                <w:noProof/>
                <w:webHidden/>
              </w:rPr>
              <w:t>4</w:t>
            </w:r>
            <w:r>
              <w:rPr>
                <w:noProof/>
                <w:webHidden/>
              </w:rPr>
              <w:fldChar w:fldCharType="end"/>
            </w:r>
          </w:hyperlink>
        </w:p>
        <w:p w14:paraId="4AB9E2E8" w14:textId="2BE31973" w:rsidR="007600B8" w:rsidRDefault="007600B8">
          <w:pPr>
            <w:pStyle w:val="Obsah2"/>
            <w:tabs>
              <w:tab w:val="left" w:pos="960"/>
              <w:tab w:val="right" w:leader="dot" w:pos="9062"/>
            </w:tabs>
            <w:rPr>
              <w:rFonts w:cstheme="minorBidi"/>
              <w:noProof/>
              <w:kern w:val="2"/>
              <w:szCs w:val="24"/>
              <w14:ligatures w14:val="standardContextual"/>
            </w:rPr>
          </w:pPr>
          <w:hyperlink w:anchor="_Toc216862985" w:history="1">
            <w:r w:rsidRPr="0064434F">
              <w:rPr>
                <w:rStyle w:val="Hypertextovprepojenie"/>
                <w:noProof/>
              </w:rPr>
              <w:t xml:space="preserve">2.3 </w:t>
            </w:r>
            <w:r>
              <w:rPr>
                <w:rFonts w:cstheme="minorBidi"/>
                <w:noProof/>
                <w:kern w:val="2"/>
                <w:szCs w:val="24"/>
                <w14:ligatures w14:val="standardContextual"/>
              </w:rPr>
              <w:tab/>
            </w:r>
            <w:r w:rsidRPr="0064434F">
              <w:rPr>
                <w:rStyle w:val="Hypertextovprepojenie"/>
                <w:noProof/>
              </w:rPr>
              <w:t>Oprávnený užívateľ</w:t>
            </w:r>
            <w:r>
              <w:rPr>
                <w:noProof/>
                <w:webHidden/>
              </w:rPr>
              <w:tab/>
            </w:r>
            <w:r>
              <w:rPr>
                <w:noProof/>
                <w:webHidden/>
              </w:rPr>
              <w:fldChar w:fldCharType="begin"/>
            </w:r>
            <w:r>
              <w:rPr>
                <w:noProof/>
                <w:webHidden/>
              </w:rPr>
              <w:instrText xml:space="preserve"> PAGEREF _Toc216862985 \h </w:instrText>
            </w:r>
            <w:r>
              <w:rPr>
                <w:noProof/>
                <w:webHidden/>
              </w:rPr>
            </w:r>
            <w:r>
              <w:rPr>
                <w:noProof/>
                <w:webHidden/>
              </w:rPr>
              <w:fldChar w:fldCharType="separate"/>
            </w:r>
            <w:r>
              <w:rPr>
                <w:noProof/>
                <w:webHidden/>
              </w:rPr>
              <w:t>5</w:t>
            </w:r>
            <w:r>
              <w:rPr>
                <w:noProof/>
                <w:webHidden/>
              </w:rPr>
              <w:fldChar w:fldCharType="end"/>
            </w:r>
          </w:hyperlink>
        </w:p>
        <w:p w14:paraId="5842A8E9" w14:textId="3010D6CC" w:rsidR="007600B8" w:rsidRDefault="007600B8">
          <w:pPr>
            <w:pStyle w:val="Obsah2"/>
            <w:tabs>
              <w:tab w:val="left" w:pos="960"/>
              <w:tab w:val="right" w:leader="dot" w:pos="9062"/>
            </w:tabs>
            <w:rPr>
              <w:rFonts w:cstheme="minorBidi"/>
              <w:noProof/>
              <w:kern w:val="2"/>
              <w:szCs w:val="24"/>
              <w14:ligatures w14:val="standardContextual"/>
            </w:rPr>
          </w:pPr>
          <w:hyperlink w:anchor="_Toc216862986" w:history="1">
            <w:r w:rsidRPr="0064434F">
              <w:rPr>
                <w:rStyle w:val="Hypertextovprepojenie"/>
                <w:noProof/>
              </w:rPr>
              <w:t>2.4</w:t>
            </w:r>
            <w:r>
              <w:rPr>
                <w:rFonts w:cstheme="minorBidi"/>
                <w:noProof/>
                <w:kern w:val="2"/>
                <w:szCs w:val="24"/>
                <w14:ligatures w14:val="standardContextual"/>
              </w:rPr>
              <w:tab/>
            </w:r>
            <w:r w:rsidRPr="0064434F">
              <w:rPr>
                <w:rStyle w:val="Hypertextovprepojenie"/>
                <w:bCs/>
                <w:noProof/>
              </w:rPr>
              <w:t>Vylúčen</w:t>
            </w:r>
            <w:r w:rsidRPr="0064434F">
              <w:rPr>
                <w:rStyle w:val="Hypertextovprepojenie"/>
                <w:noProof/>
              </w:rPr>
              <w:t>é skupiny užívateľov</w:t>
            </w:r>
            <w:r>
              <w:rPr>
                <w:noProof/>
                <w:webHidden/>
              </w:rPr>
              <w:tab/>
            </w:r>
            <w:r>
              <w:rPr>
                <w:noProof/>
                <w:webHidden/>
              </w:rPr>
              <w:fldChar w:fldCharType="begin"/>
            </w:r>
            <w:r>
              <w:rPr>
                <w:noProof/>
                <w:webHidden/>
              </w:rPr>
              <w:instrText xml:space="preserve"> PAGEREF _Toc216862986 \h </w:instrText>
            </w:r>
            <w:r>
              <w:rPr>
                <w:noProof/>
                <w:webHidden/>
              </w:rPr>
            </w:r>
            <w:r>
              <w:rPr>
                <w:noProof/>
                <w:webHidden/>
              </w:rPr>
              <w:fldChar w:fldCharType="separate"/>
            </w:r>
            <w:r>
              <w:rPr>
                <w:noProof/>
                <w:webHidden/>
              </w:rPr>
              <w:t>6</w:t>
            </w:r>
            <w:r>
              <w:rPr>
                <w:noProof/>
                <w:webHidden/>
              </w:rPr>
              <w:fldChar w:fldCharType="end"/>
            </w:r>
          </w:hyperlink>
        </w:p>
        <w:p w14:paraId="1056C931" w14:textId="4142DE9F" w:rsidR="007600B8" w:rsidRDefault="007600B8">
          <w:pPr>
            <w:pStyle w:val="Obsah2"/>
            <w:tabs>
              <w:tab w:val="left" w:pos="960"/>
              <w:tab w:val="right" w:leader="dot" w:pos="9062"/>
            </w:tabs>
            <w:rPr>
              <w:rFonts w:cstheme="minorBidi"/>
              <w:noProof/>
              <w:kern w:val="2"/>
              <w:szCs w:val="24"/>
              <w14:ligatures w14:val="standardContextual"/>
            </w:rPr>
          </w:pPr>
          <w:hyperlink w:anchor="_Toc216862987" w:history="1">
            <w:r w:rsidRPr="0064434F">
              <w:rPr>
                <w:rStyle w:val="Hypertextovprepojenie"/>
                <w:noProof/>
              </w:rPr>
              <w:t xml:space="preserve">2.5 </w:t>
            </w:r>
            <w:r>
              <w:rPr>
                <w:rFonts w:cstheme="minorBidi"/>
                <w:noProof/>
                <w:kern w:val="2"/>
                <w:szCs w:val="24"/>
                <w14:ligatures w14:val="standardContextual"/>
              </w:rPr>
              <w:tab/>
            </w:r>
            <w:r w:rsidRPr="0064434F">
              <w:rPr>
                <w:rStyle w:val="Hypertextovprepojenie"/>
                <w:noProof/>
              </w:rPr>
              <w:t>Oprávnené aktivity</w:t>
            </w:r>
            <w:r>
              <w:rPr>
                <w:noProof/>
                <w:webHidden/>
              </w:rPr>
              <w:tab/>
            </w:r>
            <w:r>
              <w:rPr>
                <w:noProof/>
                <w:webHidden/>
              </w:rPr>
              <w:fldChar w:fldCharType="begin"/>
            </w:r>
            <w:r>
              <w:rPr>
                <w:noProof/>
                <w:webHidden/>
              </w:rPr>
              <w:instrText xml:space="preserve"> PAGEREF _Toc216862987 \h </w:instrText>
            </w:r>
            <w:r>
              <w:rPr>
                <w:noProof/>
                <w:webHidden/>
              </w:rPr>
            </w:r>
            <w:r>
              <w:rPr>
                <w:noProof/>
                <w:webHidden/>
              </w:rPr>
              <w:fldChar w:fldCharType="separate"/>
            </w:r>
            <w:r>
              <w:rPr>
                <w:noProof/>
                <w:webHidden/>
              </w:rPr>
              <w:t>6</w:t>
            </w:r>
            <w:r>
              <w:rPr>
                <w:noProof/>
                <w:webHidden/>
              </w:rPr>
              <w:fldChar w:fldCharType="end"/>
            </w:r>
          </w:hyperlink>
        </w:p>
        <w:p w14:paraId="6C710868" w14:textId="26DB88FF" w:rsidR="007600B8" w:rsidRDefault="007600B8">
          <w:pPr>
            <w:pStyle w:val="Obsah2"/>
            <w:tabs>
              <w:tab w:val="left" w:pos="960"/>
              <w:tab w:val="right" w:leader="dot" w:pos="9062"/>
            </w:tabs>
            <w:rPr>
              <w:rFonts w:cstheme="minorBidi"/>
              <w:noProof/>
              <w:kern w:val="2"/>
              <w:szCs w:val="24"/>
              <w14:ligatures w14:val="standardContextual"/>
            </w:rPr>
          </w:pPr>
          <w:hyperlink w:anchor="_Toc216862988" w:history="1">
            <w:r w:rsidRPr="0064434F">
              <w:rPr>
                <w:rStyle w:val="Hypertextovprepojenie"/>
                <w:noProof/>
              </w:rPr>
              <w:t xml:space="preserve">2.6 </w:t>
            </w:r>
            <w:r>
              <w:rPr>
                <w:rFonts w:cstheme="minorBidi"/>
                <w:noProof/>
                <w:kern w:val="2"/>
                <w:szCs w:val="24"/>
                <w14:ligatures w14:val="standardContextual"/>
              </w:rPr>
              <w:tab/>
            </w:r>
            <w:r w:rsidRPr="0064434F">
              <w:rPr>
                <w:rStyle w:val="Hypertextovprepojenie"/>
                <w:noProof/>
              </w:rPr>
              <w:t>Oprávnené výdavky v oprávnených aktivitách</w:t>
            </w:r>
            <w:r>
              <w:rPr>
                <w:noProof/>
                <w:webHidden/>
              </w:rPr>
              <w:tab/>
            </w:r>
            <w:r>
              <w:rPr>
                <w:noProof/>
                <w:webHidden/>
              </w:rPr>
              <w:fldChar w:fldCharType="begin"/>
            </w:r>
            <w:r>
              <w:rPr>
                <w:noProof/>
                <w:webHidden/>
              </w:rPr>
              <w:instrText xml:space="preserve"> PAGEREF _Toc216862988 \h </w:instrText>
            </w:r>
            <w:r>
              <w:rPr>
                <w:noProof/>
                <w:webHidden/>
              </w:rPr>
            </w:r>
            <w:r>
              <w:rPr>
                <w:noProof/>
                <w:webHidden/>
              </w:rPr>
              <w:fldChar w:fldCharType="separate"/>
            </w:r>
            <w:r>
              <w:rPr>
                <w:noProof/>
                <w:webHidden/>
              </w:rPr>
              <w:t>7</w:t>
            </w:r>
            <w:r>
              <w:rPr>
                <w:noProof/>
                <w:webHidden/>
              </w:rPr>
              <w:fldChar w:fldCharType="end"/>
            </w:r>
          </w:hyperlink>
        </w:p>
        <w:p w14:paraId="475C730B" w14:textId="1EB4F34A" w:rsidR="007600B8" w:rsidRDefault="007600B8">
          <w:pPr>
            <w:pStyle w:val="Obsah2"/>
            <w:tabs>
              <w:tab w:val="left" w:pos="960"/>
              <w:tab w:val="right" w:leader="dot" w:pos="9062"/>
            </w:tabs>
            <w:rPr>
              <w:rFonts w:cstheme="minorBidi"/>
              <w:noProof/>
              <w:kern w:val="2"/>
              <w:szCs w:val="24"/>
              <w14:ligatures w14:val="standardContextual"/>
            </w:rPr>
          </w:pPr>
          <w:hyperlink w:anchor="_Toc216862989" w:history="1">
            <w:r w:rsidRPr="0064434F">
              <w:rPr>
                <w:rStyle w:val="Hypertextovprepojenie"/>
                <w:noProof/>
              </w:rPr>
              <w:t xml:space="preserve">2.7 </w:t>
            </w:r>
            <w:r>
              <w:rPr>
                <w:rFonts w:cstheme="minorBidi"/>
                <w:noProof/>
                <w:kern w:val="2"/>
                <w:szCs w:val="24"/>
                <w14:ligatures w14:val="standardContextual"/>
              </w:rPr>
              <w:tab/>
            </w:r>
            <w:r w:rsidRPr="0064434F">
              <w:rPr>
                <w:rStyle w:val="Hypertextovprepojenie"/>
                <w:noProof/>
              </w:rPr>
              <w:t>Podmienka záväzku užívateľov</w:t>
            </w:r>
            <w:r>
              <w:rPr>
                <w:noProof/>
                <w:webHidden/>
              </w:rPr>
              <w:tab/>
            </w:r>
            <w:r>
              <w:rPr>
                <w:noProof/>
                <w:webHidden/>
              </w:rPr>
              <w:fldChar w:fldCharType="begin"/>
            </w:r>
            <w:r>
              <w:rPr>
                <w:noProof/>
                <w:webHidden/>
              </w:rPr>
              <w:instrText xml:space="preserve"> PAGEREF _Toc216862989 \h </w:instrText>
            </w:r>
            <w:r>
              <w:rPr>
                <w:noProof/>
                <w:webHidden/>
              </w:rPr>
            </w:r>
            <w:r>
              <w:rPr>
                <w:noProof/>
                <w:webHidden/>
              </w:rPr>
              <w:fldChar w:fldCharType="separate"/>
            </w:r>
            <w:r>
              <w:rPr>
                <w:noProof/>
                <w:webHidden/>
              </w:rPr>
              <w:t>7</w:t>
            </w:r>
            <w:r>
              <w:rPr>
                <w:noProof/>
                <w:webHidden/>
              </w:rPr>
              <w:fldChar w:fldCharType="end"/>
            </w:r>
          </w:hyperlink>
        </w:p>
        <w:p w14:paraId="40B6512D" w14:textId="7B90C3F4" w:rsidR="007600B8" w:rsidRDefault="007600B8">
          <w:pPr>
            <w:pStyle w:val="Obsah2"/>
            <w:tabs>
              <w:tab w:val="left" w:pos="960"/>
              <w:tab w:val="right" w:leader="dot" w:pos="9062"/>
            </w:tabs>
            <w:rPr>
              <w:rFonts w:cstheme="minorBidi"/>
              <w:noProof/>
              <w:kern w:val="2"/>
              <w:szCs w:val="24"/>
              <w14:ligatures w14:val="standardContextual"/>
            </w:rPr>
          </w:pPr>
          <w:hyperlink w:anchor="_Toc216862990" w:history="1">
            <w:r w:rsidRPr="0064434F">
              <w:rPr>
                <w:rStyle w:val="Hypertextovprepojenie"/>
                <w:noProof/>
              </w:rPr>
              <w:t xml:space="preserve">2.8 </w:t>
            </w:r>
            <w:r>
              <w:rPr>
                <w:rFonts w:cstheme="minorBidi"/>
                <w:noProof/>
                <w:kern w:val="2"/>
                <w:szCs w:val="24"/>
                <w14:ligatures w14:val="standardContextual"/>
              </w:rPr>
              <w:tab/>
            </w:r>
            <w:r w:rsidRPr="0064434F">
              <w:rPr>
                <w:rStyle w:val="Hypertextovprepojenie"/>
                <w:noProof/>
              </w:rPr>
              <w:t>Uplatňovanie pravidiel štátnej pomoci</w:t>
            </w:r>
            <w:r>
              <w:rPr>
                <w:noProof/>
                <w:webHidden/>
              </w:rPr>
              <w:tab/>
            </w:r>
            <w:r>
              <w:rPr>
                <w:noProof/>
                <w:webHidden/>
              </w:rPr>
              <w:fldChar w:fldCharType="begin"/>
            </w:r>
            <w:r>
              <w:rPr>
                <w:noProof/>
                <w:webHidden/>
              </w:rPr>
              <w:instrText xml:space="preserve"> PAGEREF _Toc216862990 \h </w:instrText>
            </w:r>
            <w:r>
              <w:rPr>
                <w:noProof/>
                <w:webHidden/>
              </w:rPr>
            </w:r>
            <w:r>
              <w:rPr>
                <w:noProof/>
                <w:webHidden/>
              </w:rPr>
              <w:fldChar w:fldCharType="separate"/>
            </w:r>
            <w:r>
              <w:rPr>
                <w:noProof/>
                <w:webHidden/>
              </w:rPr>
              <w:t>7</w:t>
            </w:r>
            <w:r>
              <w:rPr>
                <w:noProof/>
                <w:webHidden/>
              </w:rPr>
              <w:fldChar w:fldCharType="end"/>
            </w:r>
          </w:hyperlink>
        </w:p>
        <w:p w14:paraId="2D54FF92" w14:textId="369978F6" w:rsidR="007600B8" w:rsidRDefault="007600B8">
          <w:pPr>
            <w:pStyle w:val="Obsah2"/>
            <w:tabs>
              <w:tab w:val="left" w:pos="720"/>
              <w:tab w:val="right" w:leader="dot" w:pos="9062"/>
            </w:tabs>
            <w:rPr>
              <w:rFonts w:cstheme="minorBidi"/>
              <w:noProof/>
              <w:kern w:val="2"/>
              <w:szCs w:val="24"/>
              <w14:ligatures w14:val="standardContextual"/>
            </w:rPr>
          </w:pPr>
          <w:hyperlink w:anchor="_Toc216862991" w:history="1">
            <w:r w:rsidRPr="0064434F">
              <w:rPr>
                <w:rStyle w:val="Hypertextovprepojenie"/>
                <w:noProof/>
              </w:rPr>
              <w:t xml:space="preserve">3 </w:t>
            </w:r>
            <w:r>
              <w:rPr>
                <w:rFonts w:cstheme="minorBidi"/>
                <w:noProof/>
                <w:kern w:val="2"/>
                <w:szCs w:val="24"/>
                <w14:ligatures w14:val="standardContextual"/>
              </w:rPr>
              <w:tab/>
            </w:r>
            <w:r w:rsidRPr="0064434F">
              <w:rPr>
                <w:rStyle w:val="Hypertextovprepojenie"/>
                <w:noProof/>
              </w:rPr>
              <w:t>Postup pri predkladaní žiadosti o  finančné prostriedky z príspevku</w:t>
            </w:r>
            <w:r>
              <w:rPr>
                <w:noProof/>
                <w:webHidden/>
              </w:rPr>
              <w:tab/>
            </w:r>
            <w:r>
              <w:rPr>
                <w:noProof/>
                <w:webHidden/>
              </w:rPr>
              <w:fldChar w:fldCharType="begin"/>
            </w:r>
            <w:r>
              <w:rPr>
                <w:noProof/>
                <w:webHidden/>
              </w:rPr>
              <w:instrText xml:space="preserve"> PAGEREF _Toc216862991 \h </w:instrText>
            </w:r>
            <w:r>
              <w:rPr>
                <w:noProof/>
                <w:webHidden/>
              </w:rPr>
            </w:r>
            <w:r>
              <w:rPr>
                <w:noProof/>
                <w:webHidden/>
              </w:rPr>
              <w:fldChar w:fldCharType="separate"/>
            </w:r>
            <w:r>
              <w:rPr>
                <w:noProof/>
                <w:webHidden/>
              </w:rPr>
              <w:t>8</w:t>
            </w:r>
            <w:r>
              <w:rPr>
                <w:noProof/>
                <w:webHidden/>
              </w:rPr>
              <w:fldChar w:fldCharType="end"/>
            </w:r>
          </w:hyperlink>
        </w:p>
        <w:p w14:paraId="30DD3DCF" w14:textId="10B33DF2" w:rsidR="007600B8" w:rsidRDefault="007600B8">
          <w:pPr>
            <w:pStyle w:val="Obsah2"/>
            <w:tabs>
              <w:tab w:val="left" w:pos="960"/>
              <w:tab w:val="right" w:leader="dot" w:pos="9062"/>
            </w:tabs>
            <w:rPr>
              <w:rFonts w:cstheme="minorBidi"/>
              <w:noProof/>
              <w:kern w:val="2"/>
              <w:szCs w:val="24"/>
              <w14:ligatures w14:val="standardContextual"/>
            </w:rPr>
          </w:pPr>
          <w:hyperlink w:anchor="_Toc216862992" w:history="1">
            <w:r w:rsidRPr="0064434F">
              <w:rPr>
                <w:rStyle w:val="Hypertextovprepojenie"/>
                <w:noProof/>
              </w:rPr>
              <w:t xml:space="preserve">3.1 </w:t>
            </w:r>
            <w:r>
              <w:rPr>
                <w:rFonts w:cstheme="minorBidi"/>
                <w:noProof/>
                <w:kern w:val="2"/>
                <w:szCs w:val="24"/>
                <w14:ligatures w14:val="standardContextual"/>
              </w:rPr>
              <w:tab/>
            </w:r>
            <w:r w:rsidRPr="0064434F">
              <w:rPr>
                <w:rStyle w:val="Hypertextovprepojenie"/>
                <w:noProof/>
              </w:rPr>
              <w:t>Zverejnenie vyzvania na predkladanie žiadosti o finančné prostriedky z príspevku</w:t>
            </w:r>
            <w:r>
              <w:rPr>
                <w:noProof/>
                <w:webHidden/>
              </w:rPr>
              <w:tab/>
            </w:r>
            <w:r>
              <w:rPr>
                <w:noProof/>
                <w:webHidden/>
              </w:rPr>
              <w:fldChar w:fldCharType="begin"/>
            </w:r>
            <w:r>
              <w:rPr>
                <w:noProof/>
                <w:webHidden/>
              </w:rPr>
              <w:instrText xml:space="preserve"> PAGEREF _Toc216862992 \h </w:instrText>
            </w:r>
            <w:r>
              <w:rPr>
                <w:noProof/>
                <w:webHidden/>
              </w:rPr>
            </w:r>
            <w:r>
              <w:rPr>
                <w:noProof/>
                <w:webHidden/>
              </w:rPr>
              <w:fldChar w:fldCharType="separate"/>
            </w:r>
            <w:r>
              <w:rPr>
                <w:noProof/>
                <w:webHidden/>
              </w:rPr>
              <w:t>8</w:t>
            </w:r>
            <w:r>
              <w:rPr>
                <w:noProof/>
                <w:webHidden/>
              </w:rPr>
              <w:fldChar w:fldCharType="end"/>
            </w:r>
          </w:hyperlink>
        </w:p>
        <w:p w14:paraId="329909C3" w14:textId="380DC311" w:rsidR="007600B8" w:rsidRDefault="007600B8">
          <w:pPr>
            <w:pStyle w:val="Obsah2"/>
            <w:tabs>
              <w:tab w:val="left" w:pos="960"/>
              <w:tab w:val="right" w:leader="dot" w:pos="9062"/>
            </w:tabs>
            <w:rPr>
              <w:rFonts w:cstheme="minorBidi"/>
              <w:noProof/>
              <w:kern w:val="2"/>
              <w:szCs w:val="24"/>
              <w14:ligatures w14:val="standardContextual"/>
            </w:rPr>
          </w:pPr>
          <w:hyperlink w:anchor="_Toc216862993" w:history="1">
            <w:r w:rsidRPr="0064434F">
              <w:rPr>
                <w:rStyle w:val="Hypertextovprepojenie"/>
                <w:noProof/>
              </w:rPr>
              <w:t xml:space="preserve">3.2 </w:t>
            </w:r>
            <w:r>
              <w:rPr>
                <w:rFonts w:cstheme="minorBidi"/>
                <w:noProof/>
                <w:kern w:val="2"/>
                <w:szCs w:val="24"/>
                <w14:ligatures w14:val="standardContextual"/>
              </w:rPr>
              <w:tab/>
            </w:r>
            <w:r w:rsidRPr="0064434F">
              <w:rPr>
                <w:rStyle w:val="Hypertextovprepojenie"/>
                <w:noProof/>
              </w:rPr>
              <w:t>Postup užívateľa pri predkladaní žiadosti o  finančné prostriedky z príspevku</w:t>
            </w:r>
            <w:r>
              <w:rPr>
                <w:noProof/>
                <w:webHidden/>
              </w:rPr>
              <w:tab/>
            </w:r>
            <w:r>
              <w:rPr>
                <w:noProof/>
                <w:webHidden/>
              </w:rPr>
              <w:fldChar w:fldCharType="begin"/>
            </w:r>
            <w:r>
              <w:rPr>
                <w:noProof/>
                <w:webHidden/>
              </w:rPr>
              <w:instrText xml:space="preserve"> PAGEREF _Toc216862993 \h </w:instrText>
            </w:r>
            <w:r>
              <w:rPr>
                <w:noProof/>
                <w:webHidden/>
              </w:rPr>
            </w:r>
            <w:r>
              <w:rPr>
                <w:noProof/>
                <w:webHidden/>
              </w:rPr>
              <w:fldChar w:fldCharType="separate"/>
            </w:r>
            <w:r>
              <w:rPr>
                <w:noProof/>
                <w:webHidden/>
              </w:rPr>
              <w:t>9</w:t>
            </w:r>
            <w:r>
              <w:rPr>
                <w:noProof/>
                <w:webHidden/>
              </w:rPr>
              <w:fldChar w:fldCharType="end"/>
            </w:r>
          </w:hyperlink>
        </w:p>
        <w:p w14:paraId="34185655" w14:textId="5DAC00DF" w:rsidR="007600B8" w:rsidRDefault="007600B8">
          <w:pPr>
            <w:pStyle w:val="Obsah2"/>
            <w:tabs>
              <w:tab w:val="left" w:pos="960"/>
              <w:tab w:val="right" w:leader="dot" w:pos="9062"/>
            </w:tabs>
            <w:rPr>
              <w:rFonts w:cstheme="minorBidi"/>
              <w:noProof/>
              <w:kern w:val="2"/>
              <w:szCs w:val="24"/>
              <w14:ligatures w14:val="standardContextual"/>
            </w:rPr>
          </w:pPr>
          <w:hyperlink w:anchor="_Toc216862994" w:history="1">
            <w:r w:rsidRPr="0064434F">
              <w:rPr>
                <w:rStyle w:val="Hypertextovprepojenie"/>
                <w:noProof/>
              </w:rPr>
              <w:t xml:space="preserve">3.3 </w:t>
            </w:r>
            <w:r>
              <w:rPr>
                <w:rFonts w:cstheme="minorBidi"/>
                <w:noProof/>
                <w:kern w:val="2"/>
                <w:szCs w:val="24"/>
                <w14:ligatures w14:val="standardContextual"/>
              </w:rPr>
              <w:tab/>
            </w:r>
            <w:r w:rsidRPr="0064434F">
              <w:rPr>
                <w:rStyle w:val="Hypertextovprepojenie"/>
                <w:noProof/>
              </w:rPr>
              <w:t>Overenie a posúdenie podmienok na poskytnutie finančných prostriedkov z príspevku</w:t>
            </w:r>
            <w:r>
              <w:rPr>
                <w:noProof/>
                <w:webHidden/>
              </w:rPr>
              <w:tab/>
            </w:r>
            <w:r>
              <w:rPr>
                <w:noProof/>
                <w:webHidden/>
              </w:rPr>
              <w:fldChar w:fldCharType="begin"/>
            </w:r>
            <w:r>
              <w:rPr>
                <w:noProof/>
                <w:webHidden/>
              </w:rPr>
              <w:instrText xml:space="preserve"> PAGEREF _Toc216862994 \h </w:instrText>
            </w:r>
            <w:r>
              <w:rPr>
                <w:noProof/>
                <w:webHidden/>
              </w:rPr>
            </w:r>
            <w:r>
              <w:rPr>
                <w:noProof/>
                <w:webHidden/>
              </w:rPr>
              <w:fldChar w:fldCharType="separate"/>
            </w:r>
            <w:r>
              <w:rPr>
                <w:noProof/>
                <w:webHidden/>
              </w:rPr>
              <w:t>9</w:t>
            </w:r>
            <w:r>
              <w:rPr>
                <w:noProof/>
                <w:webHidden/>
              </w:rPr>
              <w:fldChar w:fldCharType="end"/>
            </w:r>
          </w:hyperlink>
        </w:p>
        <w:p w14:paraId="24B4C236" w14:textId="62063D86" w:rsidR="007600B8" w:rsidRDefault="007600B8">
          <w:pPr>
            <w:pStyle w:val="Obsah2"/>
            <w:tabs>
              <w:tab w:val="left" w:pos="960"/>
              <w:tab w:val="right" w:leader="dot" w:pos="9062"/>
            </w:tabs>
            <w:rPr>
              <w:rFonts w:cstheme="minorBidi"/>
              <w:noProof/>
              <w:kern w:val="2"/>
              <w:szCs w:val="24"/>
              <w14:ligatures w14:val="standardContextual"/>
            </w:rPr>
          </w:pPr>
          <w:hyperlink w:anchor="_Toc216862995" w:history="1">
            <w:r w:rsidRPr="0064434F">
              <w:rPr>
                <w:rStyle w:val="Hypertextovprepojenie"/>
                <w:noProof/>
              </w:rPr>
              <w:t xml:space="preserve">3.4  </w:t>
            </w:r>
            <w:r>
              <w:rPr>
                <w:rFonts w:cstheme="minorBidi"/>
                <w:noProof/>
                <w:kern w:val="2"/>
                <w:szCs w:val="24"/>
                <w14:ligatures w14:val="standardContextual"/>
              </w:rPr>
              <w:tab/>
            </w:r>
            <w:r w:rsidRPr="0064434F">
              <w:rPr>
                <w:rStyle w:val="Hypertextovprepojenie"/>
                <w:noProof/>
              </w:rPr>
              <w:t>Uzatvorenie zmluvného vzťahu medzi užívateľom a VÚC</w:t>
            </w:r>
            <w:r>
              <w:rPr>
                <w:noProof/>
                <w:webHidden/>
              </w:rPr>
              <w:tab/>
            </w:r>
            <w:r>
              <w:rPr>
                <w:noProof/>
                <w:webHidden/>
              </w:rPr>
              <w:fldChar w:fldCharType="begin"/>
            </w:r>
            <w:r>
              <w:rPr>
                <w:noProof/>
                <w:webHidden/>
              </w:rPr>
              <w:instrText xml:space="preserve"> PAGEREF _Toc216862995 \h </w:instrText>
            </w:r>
            <w:r>
              <w:rPr>
                <w:noProof/>
                <w:webHidden/>
              </w:rPr>
            </w:r>
            <w:r>
              <w:rPr>
                <w:noProof/>
                <w:webHidden/>
              </w:rPr>
              <w:fldChar w:fldCharType="separate"/>
            </w:r>
            <w:r>
              <w:rPr>
                <w:noProof/>
                <w:webHidden/>
              </w:rPr>
              <w:t>9</w:t>
            </w:r>
            <w:r>
              <w:rPr>
                <w:noProof/>
                <w:webHidden/>
              </w:rPr>
              <w:fldChar w:fldCharType="end"/>
            </w:r>
          </w:hyperlink>
        </w:p>
        <w:p w14:paraId="458B6876" w14:textId="6F42F083" w:rsidR="007600B8" w:rsidRDefault="007600B8">
          <w:pPr>
            <w:pStyle w:val="Obsah2"/>
            <w:tabs>
              <w:tab w:val="left" w:pos="960"/>
              <w:tab w:val="right" w:leader="dot" w:pos="9062"/>
            </w:tabs>
            <w:rPr>
              <w:rFonts w:cstheme="minorBidi"/>
              <w:noProof/>
              <w:kern w:val="2"/>
              <w:szCs w:val="24"/>
              <w14:ligatures w14:val="standardContextual"/>
            </w:rPr>
          </w:pPr>
          <w:hyperlink w:anchor="_Toc216862996" w:history="1">
            <w:r w:rsidRPr="0064434F">
              <w:rPr>
                <w:rStyle w:val="Hypertextovprepojenie"/>
                <w:noProof/>
              </w:rPr>
              <w:t>3.5</w:t>
            </w:r>
            <w:r>
              <w:rPr>
                <w:rFonts w:cstheme="minorBidi"/>
                <w:noProof/>
                <w:kern w:val="2"/>
                <w:szCs w:val="24"/>
                <w14:ligatures w14:val="standardContextual"/>
              </w:rPr>
              <w:tab/>
            </w:r>
            <w:r w:rsidRPr="0064434F">
              <w:rPr>
                <w:rStyle w:val="Hypertextovprepojenie"/>
                <w:noProof/>
              </w:rPr>
              <w:t>Proces posúdenia dokumentácie verejného obstarávania/obstarania</w:t>
            </w:r>
            <w:r>
              <w:rPr>
                <w:noProof/>
                <w:webHidden/>
              </w:rPr>
              <w:tab/>
            </w:r>
            <w:r>
              <w:rPr>
                <w:noProof/>
                <w:webHidden/>
              </w:rPr>
              <w:fldChar w:fldCharType="begin"/>
            </w:r>
            <w:r>
              <w:rPr>
                <w:noProof/>
                <w:webHidden/>
              </w:rPr>
              <w:instrText xml:space="preserve"> PAGEREF _Toc216862996 \h </w:instrText>
            </w:r>
            <w:r>
              <w:rPr>
                <w:noProof/>
                <w:webHidden/>
              </w:rPr>
            </w:r>
            <w:r>
              <w:rPr>
                <w:noProof/>
                <w:webHidden/>
              </w:rPr>
              <w:fldChar w:fldCharType="separate"/>
            </w:r>
            <w:r>
              <w:rPr>
                <w:noProof/>
                <w:webHidden/>
              </w:rPr>
              <w:t>10</w:t>
            </w:r>
            <w:r>
              <w:rPr>
                <w:noProof/>
                <w:webHidden/>
              </w:rPr>
              <w:fldChar w:fldCharType="end"/>
            </w:r>
          </w:hyperlink>
        </w:p>
        <w:p w14:paraId="10333E5A" w14:textId="2090F9C6" w:rsidR="007600B8" w:rsidRDefault="007600B8">
          <w:pPr>
            <w:pStyle w:val="Obsah2"/>
            <w:tabs>
              <w:tab w:val="left" w:pos="960"/>
              <w:tab w:val="right" w:leader="dot" w:pos="9062"/>
            </w:tabs>
            <w:rPr>
              <w:rFonts w:cstheme="minorBidi"/>
              <w:noProof/>
              <w:kern w:val="2"/>
              <w:szCs w:val="24"/>
              <w14:ligatures w14:val="standardContextual"/>
            </w:rPr>
          </w:pPr>
          <w:hyperlink w:anchor="_Toc216862997" w:history="1">
            <w:r w:rsidRPr="0064434F">
              <w:rPr>
                <w:rStyle w:val="Hypertextovprepojenie"/>
                <w:noProof/>
              </w:rPr>
              <w:t>3.6</w:t>
            </w:r>
            <w:r>
              <w:rPr>
                <w:rFonts w:cstheme="minorBidi"/>
                <w:noProof/>
                <w:kern w:val="2"/>
                <w:szCs w:val="24"/>
                <w14:ligatures w14:val="standardContextual"/>
              </w:rPr>
              <w:tab/>
            </w:r>
            <w:r w:rsidRPr="0064434F">
              <w:rPr>
                <w:rStyle w:val="Hypertextovprepojenie"/>
                <w:noProof/>
              </w:rPr>
              <w:t>Žiadosť o úhradu finančných prostriedkov z príspevku a úhrada výdavkov</w:t>
            </w:r>
            <w:r>
              <w:rPr>
                <w:noProof/>
                <w:webHidden/>
              </w:rPr>
              <w:tab/>
            </w:r>
            <w:r>
              <w:rPr>
                <w:noProof/>
                <w:webHidden/>
              </w:rPr>
              <w:fldChar w:fldCharType="begin"/>
            </w:r>
            <w:r>
              <w:rPr>
                <w:noProof/>
                <w:webHidden/>
              </w:rPr>
              <w:instrText xml:space="preserve"> PAGEREF _Toc216862997 \h </w:instrText>
            </w:r>
            <w:r>
              <w:rPr>
                <w:noProof/>
                <w:webHidden/>
              </w:rPr>
            </w:r>
            <w:r>
              <w:rPr>
                <w:noProof/>
                <w:webHidden/>
              </w:rPr>
              <w:fldChar w:fldCharType="separate"/>
            </w:r>
            <w:r>
              <w:rPr>
                <w:noProof/>
                <w:webHidden/>
              </w:rPr>
              <w:t>12</w:t>
            </w:r>
            <w:r>
              <w:rPr>
                <w:noProof/>
                <w:webHidden/>
              </w:rPr>
              <w:fldChar w:fldCharType="end"/>
            </w:r>
          </w:hyperlink>
        </w:p>
        <w:p w14:paraId="18EBC11D" w14:textId="277F4636" w:rsidR="007600B8" w:rsidRDefault="007600B8">
          <w:pPr>
            <w:pStyle w:val="Obsah2"/>
            <w:tabs>
              <w:tab w:val="left" w:pos="960"/>
              <w:tab w:val="right" w:leader="dot" w:pos="9062"/>
            </w:tabs>
            <w:rPr>
              <w:rFonts w:cstheme="minorBidi"/>
              <w:noProof/>
              <w:kern w:val="2"/>
              <w:szCs w:val="24"/>
              <w14:ligatures w14:val="standardContextual"/>
            </w:rPr>
          </w:pPr>
          <w:hyperlink w:anchor="_Toc216862998" w:history="1">
            <w:r w:rsidRPr="0064434F">
              <w:rPr>
                <w:rStyle w:val="Hypertextovprepojenie"/>
                <w:noProof/>
              </w:rPr>
              <w:t>3.9</w:t>
            </w:r>
            <w:r>
              <w:rPr>
                <w:rFonts w:cstheme="minorBidi"/>
                <w:noProof/>
                <w:kern w:val="2"/>
                <w:szCs w:val="24"/>
                <w14:ligatures w14:val="standardContextual"/>
              </w:rPr>
              <w:tab/>
            </w:r>
            <w:r w:rsidRPr="0064434F">
              <w:rPr>
                <w:rStyle w:val="Hypertextovprepojenie"/>
                <w:noProof/>
              </w:rPr>
              <w:t>Informovanie, komunikácia a viditeľnosť</w:t>
            </w:r>
            <w:r>
              <w:rPr>
                <w:noProof/>
                <w:webHidden/>
              </w:rPr>
              <w:tab/>
            </w:r>
            <w:r>
              <w:rPr>
                <w:noProof/>
                <w:webHidden/>
              </w:rPr>
              <w:fldChar w:fldCharType="begin"/>
            </w:r>
            <w:r>
              <w:rPr>
                <w:noProof/>
                <w:webHidden/>
              </w:rPr>
              <w:instrText xml:space="preserve"> PAGEREF _Toc216862998 \h </w:instrText>
            </w:r>
            <w:r>
              <w:rPr>
                <w:noProof/>
                <w:webHidden/>
              </w:rPr>
            </w:r>
            <w:r>
              <w:rPr>
                <w:noProof/>
                <w:webHidden/>
              </w:rPr>
              <w:fldChar w:fldCharType="separate"/>
            </w:r>
            <w:r>
              <w:rPr>
                <w:noProof/>
                <w:webHidden/>
              </w:rPr>
              <w:t>15</w:t>
            </w:r>
            <w:r>
              <w:rPr>
                <w:noProof/>
                <w:webHidden/>
              </w:rPr>
              <w:fldChar w:fldCharType="end"/>
            </w:r>
          </w:hyperlink>
        </w:p>
        <w:p w14:paraId="275C34C7" w14:textId="3BAC9BC5" w:rsidR="007600B8" w:rsidRDefault="007600B8">
          <w:pPr>
            <w:pStyle w:val="Obsah2"/>
            <w:tabs>
              <w:tab w:val="right" w:leader="dot" w:pos="9062"/>
            </w:tabs>
            <w:rPr>
              <w:rFonts w:cstheme="minorBidi"/>
              <w:noProof/>
              <w:kern w:val="2"/>
              <w:szCs w:val="24"/>
              <w14:ligatures w14:val="standardContextual"/>
            </w:rPr>
          </w:pPr>
          <w:hyperlink w:anchor="_Toc216862999" w:history="1">
            <w:r w:rsidRPr="0064434F">
              <w:rPr>
                <w:rStyle w:val="Hypertextovprepojenie"/>
                <w:noProof/>
              </w:rPr>
              <w:t>3.10    Poistenie majetku</w:t>
            </w:r>
            <w:r>
              <w:rPr>
                <w:noProof/>
                <w:webHidden/>
              </w:rPr>
              <w:tab/>
            </w:r>
            <w:r>
              <w:rPr>
                <w:noProof/>
                <w:webHidden/>
              </w:rPr>
              <w:fldChar w:fldCharType="begin"/>
            </w:r>
            <w:r>
              <w:rPr>
                <w:noProof/>
                <w:webHidden/>
              </w:rPr>
              <w:instrText xml:space="preserve"> PAGEREF _Toc216862999 \h </w:instrText>
            </w:r>
            <w:r>
              <w:rPr>
                <w:noProof/>
                <w:webHidden/>
              </w:rPr>
            </w:r>
            <w:r>
              <w:rPr>
                <w:noProof/>
                <w:webHidden/>
              </w:rPr>
              <w:fldChar w:fldCharType="separate"/>
            </w:r>
            <w:r>
              <w:rPr>
                <w:noProof/>
                <w:webHidden/>
              </w:rPr>
              <w:t>16</w:t>
            </w:r>
            <w:r>
              <w:rPr>
                <w:noProof/>
                <w:webHidden/>
              </w:rPr>
              <w:fldChar w:fldCharType="end"/>
            </w:r>
          </w:hyperlink>
        </w:p>
        <w:p w14:paraId="17617576" w14:textId="3172DEBF" w:rsidR="007600B8" w:rsidRDefault="007600B8">
          <w:pPr>
            <w:pStyle w:val="Obsah2"/>
            <w:tabs>
              <w:tab w:val="right" w:leader="dot" w:pos="9062"/>
            </w:tabs>
            <w:rPr>
              <w:rFonts w:cstheme="minorBidi"/>
              <w:noProof/>
              <w:kern w:val="2"/>
              <w:szCs w:val="24"/>
              <w14:ligatures w14:val="standardContextual"/>
            </w:rPr>
          </w:pPr>
          <w:hyperlink w:anchor="_Toc216863000" w:history="1">
            <w:r w:rsidRPr="0064434F">
              <w:rPr>
                <w:rStyle w:val="Hypertextovprepojenie"/>
                <w:noProof/>
              </w:rPr>
              <w:t>3.11    Prevod majetku</w:t>
            </w:r>
            <w:r>
              <w:rPr>
                <w:noProof/>
                <w:webHidden/>
              </w:rPr>
              <w:tab/>
            </w:r>
            <w:r>
              <w:rPr>
                <w:noProof/>
                <w:webHidden/>
              </w:rPr>
              <w:fldChar w:fldCharType="begin"/>
            </w:r>
            <w:r>
              <w:rPr>
                <w:noProof/>
                <w:webHidden/>
              </w:rPr>
              <w:instrText xml:space="preserve"> PAGEREF _Toc216863000 \h </w:instrText>
            </w:r>
            <w:r>
              <w:rPr>
                <w:noProof/>
                <w:webHidden/>
              </w:rPr>
            </w:r>
            <w:r>
              <w:rPr>
                <w:noProof/>
                <w:webHidden/>
              </w:rPr>
              <w:fldChar w:fldCharType="separate"/>
            </w:r>
            <w:r>
              <w:rPr>
                <w:noProof/>
                <w:webHidden/>
              </w:rPr>
              <w:t>16</w:t>
            </w:r>
            <w:r>
              <w:rPr>
                <w:noProof/>
                <w:webHidden/>
              </w:rPr>
              <w:fldChar w:fldCharType="end"/>
            </w:r>
          </w:hyperlink>
        </w:p>
        <w:p w14:paraId="10E3E811" w14:textId="648EC19A" w:rsidR="007600B8" w:rsidRDefault="007600B8">
          <w:pPr>
            <w:pStyle w:val="Obsah2"/>
            <w:tabs>
              <w:tab w:val="right" w:leader="dot" w:pos="9062"/>
            </w:tabs>
            <w:rPr>
              <w:rFonts w:cstheme="minorBidi"/>
              <w:noProof/>
              <w:kern w:val="2"/>
              <w:szCs w:val="24"/>
              <w14:ligatures w14:val="standardContextual"/>
            </w:rPr>
          </w:pPr>
          <w:hyperlink w:anchor="_Toc216863001" w:history="1">
            <w:r w:rsidRPr="0064434F">
              <w:rPr>
                <w:rStyle w:val="Hypertextovprepojenie"/>
                <w:noProof/>
              </w:rPr>
              <w:t>3.12    Archivácia</w:t>
            </w:r>
            <w:r>
              <w:rPr>
                <w:noProof/>
                <w:webHidden/>
              </w:rPr>
              <w:tab/>
            </w:r>
            <w:r>
              <w:rPr>
                <w:noProof/>
                <w:webHidden/>
              </w:rPr>
              <w:fldChar w:fldCharType="begin"/>
            </w:r>
            <w:r>
              <w:rPr>
                <w:noProof/>
                <w:webHidden/>
              </w:rPr>
              <w:instrText xml:space="preserve"> PAGEREF _Toc216863001 \h </w:instrText>
            </w:r>
            <w:r>
              <w:rPr>
                <w:noProof/>
                <w:webHidden/>
              </w:rPr>
            </w:r>
            <w:r>
              <w:rPr>
                <w:noProof/>
                <w:webHidden/>
              </w:rPr>
              <w:fldChar w:fldCharType="separate"/>
            </w:r>
            <w:r>
              <w:rPr>
                <w:noProof/>
                <w:webHidden/>
              </w:rPr>
              <w:t>16</w:t>
            </w:r>
            <w:r>
              <w:rPr>
                <w:noProof/>
                <w:webHidden/>
              </w:rPr>
              <w:fldChar w:fldCharType="end"/>
            </w:r>
          </w:hyperlink>
        </w:p>
        <w:p w14:paraId="124A907F" w14:textId="27232E39" w:rsidR="007600B8" w:rsidRDefault="007600B8">
          <w:pPr>
            <w:pStyle w:val="Obsah2"/>
            <w:tabs>
              <w:tab w:val="right" w:leader="dot" w:pos="9062"/>
            </w:tabs>
            <w:rPr>
              <w:rFonts w:cstheme="minorBidi"/>
              <w:noProof/>
              <w:kern w:val="2"/>
              <w:szCs w:val="24"/>
              <w14:ligatures w14:val="standardContextual"/>
            </w:rPr>
          </w:pPr>
          <w:hyperlink w:anchor="_Toc216863002" w:history="1">
            <w:r w:rsidRPr="0064434F">
              <w:rPr>
                <w:rStyle w:val="Hypertextovprepojenie"/>
                <w:noProof/>
              </w:rPr>
              <w:t>3.13 Zmena v projekte</w:t>
            </w:r>
            <w:r>
              <w:rPr>
                <w:noProof/>
                <w:webHidden/>
              </w:rPr>
              <w:tab/>
            </w:r>
            <w:r>
              <w:rPr>
                <w:noProof/>
                <w:webHidden/>
              </w:rPr>
              <w:fldChar w:fldCharType="begin"/>
            </w:r>
            <w:r>
              <w:rPr>
                <w:noProof/>
                <w:webHidden/>
              </w:rPr>
              <w:instrText xml:space="preserve"> PAGEREF _Toc216863002 \h </w:instrText>
            </w:r>
            <w:r>
              <w:rPr>
                <w:noProof/>
                <w:webHidden/>
              </w:rPr>
            </w:r>
            <w:r>
              <w:rPr>
                <w:noProof/>
                <w:webHidden/>
              </w:rPr>
              <w:fldChar w:fldCharType="separate"/>
            </w:r>
            <w:r>
              <w:rPr>
                <w:noProof/>
                <w:webHidden/>
              </w:rPr>
              <w:t>16</w:t>
            </w:r>
            <w:r>
              <w:rPr>
                <w:noProof/>
                <w:webHidden/>
              </w:rPr>
              <w:fldChar w:fldCharType="end"/>
            </w:r>
          </w:hyperlink>
        </w:p>
        <w:p w14:paraId="51961414" w14:textId="2293D2B5" w:rsidR="007600B8" w:rsidRDefault="007600B8">
          <w:pPr>
            <w:pStyle w:val="Obsah1"/>
            <w:rPr>
              <w:rFonts w:cstheme="minorBidi"/>
              <w:noProof/>
              <w:kern w:val="2"/>
              <w:szCs w:val="24"/>
              <w14:ligatures w14:val="standardContextual"/>
            </w:rPr>
          </w:pPr>
          <w:hyperlink w:anchor="_Toc216863003" w:history="1">
            <w:r w:rsidRPr="0064434F">
              <w:rPr>
                <w:rStyle w:val="Hypertextovprepojenie"/>
                <w:noProof/>
              </w:rPr>
              <w:t>4      Výklad pojmov</w:t>
            </w:r>
            <w:r>
              <w:rPr>
                <w:noProof/>
                <w:webHidden/>
              </w:rPr>
              <w:tab/>
            </w:r>
            <w:r>
              <w:rPr>
                <w:noProof/>
                <w:webHidden/>
              </w:rPr>
              <w:fldChar w:fldCharType="begin"/>
            </w:r>
            <w:r>
              <w:rPr>
                <w:noProof/>
                <w:webHidden/>
              </w:rPr>
              <w:instrText xml:space="preserve"> PAGEREF _Toc216863003 \h </w:instrText>
            </w:r>
            <w:r>
              <w:rPr>
                <w:noProof/>
                <w:webHidden/>
              </w:rPr>
            </w:r>
            <w:r>
              <w:rPr>
                <w:noProof/>
                <w:webHidden/>
              </w:rPr>
              <w:fldChar w:fldCharType="separate"/>
            </w:r>
            <w:r>
              <w:rPr>
                <w:noProof/>
                <w:webHidden/>
              </w:rPr>
              <w:t>16</w:t>
            </w:r>
            <w:r>
              <w:rPr>
                <w:noProof/>
                <w:webHidden/>
              </w:rPr>
              <w:fldChar w:fldCharType="end"/>
            </w:r>
          </w:hyperlink>
        </w:p>
        <w:p w14:paraId="058D2919" w14:textId="5C4340B4" w:rsidR="007600B8" w:rsidRDefault="007600B8">
          <w:pPr>
            <w:pStyle w:val="Obsah1"/>
            <w:rPr>
              <w:rFonts w:cstheme="minorBidi"/>
              <w:noProof/>
              <w:kern w:val="2"/>
              <w:szCs w:val="24"/>
              <w14:ligatures w14:val="standardContextual"/>
            </w:rPr>
          </w:pPr>
          <w:hyperlink w:anchor="_Toc216863004" w:history="1">
            <w:r w:rsidRPr="0064434F">
              <w:rPr>
                <w:rStyle w:val="Hypertextovprepojenie"/>
                <w:noProof/>
              </w:rPr>
              <w:t>5     Zákony, dokumenty a zdroje</w:t>
            </w:r>
            <w:r>
              <w:rPr>
                <w:noProof/>
                <w:webHidden/>
              </w:rPr>
              <w:tab/>
            </w:r>
            <w:r>
              <w:rPr>
                <w:noProof/>
                <w:webHidden/>
              </w:rPr>
              <w:fldChar w:fldCharType="begin"/>
            </w:r>
            <w:r>
              <w:rPr>
                <w:noProof/>
                <w:webHidden/>
              </w:rPr>
              <w:instrText xml:space="preserve"> PAGEREF _Toc216863004 \h </w:instrText>
            </w:r>
            <w:r>
              <w:rPr>
                <w:noProof/>
                <w:webHidden/>
              </w:rPr>
            </w:r>
            <w:r>
              <w:rPr>
                <w:noProof/>
                <w:webHidden/>
              </w:rPr>
              <w:fldChar w:fldCharType="separate"/>
            </w:r>
            <w:r>
              <w:rPr>
                <w:noProof/>
                <w:webHidden/>
              </w:rPr>
              <w:t>18</w:t>
            </w:r>
            <w:r>
              <w:rPr>
                <w:noProof/>
                <w:webHidden/>
              </w:rPr>
              <w:fldChar w:fldCharType="end"/>
            </w:r>
          </w:hyperlink>
        </w:p>
        <w:p w14:paraId="136E51CB" w14:textId="38A79336" w:rsidR="007600B8" w:rsidRDefault="007600B8">
          <w:pPr>
            <w:pStyle w:val="Obsah1"/>
            <w:tabs>
              <w:tab w:val="left" w:pos="440"/>
            </w:tabs>
            <w:rPr>
              <w:rFonts w:cstheme="minorBidi"/>
              <w:noProof/>
              <w:kern w:val="2"/>
              <w:szCs w:val="24"/>
              <w14:ligatures w14:val="standardContextual"/>
            </w:rPr>
          </w:pPr>
          <w:hyperlink w:anchor="_Toc216863005" w:history="1">
            <w:r w:rsidRPr="0064434F">
              <w:rPr>
                <w:rStyle w:val="Hypertextovprepojenie"/>
                <w:noProof/>
              </w:rPr>
              <w:t>6</w:t>
            </w:r>
            <w:r>
              <w:rPr>
                <w:rFonts w:cstheme="minorBidi"/>
                <w:noProof/>
                <w:kern w:val="2"/>
                <w:szCs w:val="24"/>
                <w14:ligatures w14:val="standardContextual"/>
              </w:rPr>
              <w:tab/>
            </w:r>
            <w:r w:rsidRPr="0064434F">
              <w:rPr>
                <w:rStyle w:val="Hypertextovprepojenie"/>
                <w:rFonts w:cstheme="minorHAnsi"/>
                <w:noProof/>
              </w:rPr>
              <w:t xml:space="preserve">     Prílohy</w:t>
            </w:r>
            <w:r>
              <w:rPr>
                <w:noProof/>
                <w:webHidden/>
              </w:rPr>
              <w:tab/>
            </w:r>
            <w:r>
              <w:rPr>
                <w:noProof/>
                <w:webHidden/>
              </w:rPr>
              <w:fldChar w:fldCharType="begin"/>
            </w:r>
            <w:r>
              <w:rPr>
                <w:noProof/>
                <w:webHidden/>
              </w:rPr>
              <w:instrText xml:space="preserve"> PAGEREF _Toc216863005 \h </w:instrText>
            </w:r>
            <w:r>
              <w:rPr>
                <w:noProof/>
                <w:webHidden/>
              </w:rPr>
            </w:r>
            <w:r>
              <w:rPr>
                <w:noProof/>
                <w:webHidden/>
              </w:rPr>
              <w:fldChar w:fldCharType="separate"/>
            </w:r>
            <w:r>
              <w:rPr>
                <w:noProof/>
                <w:webHidden/>
              </w:rPr>
              <w:t>21</w:t>
            </w:r>
            <w:r>
              <w:rPr>
                <w:noProof/>
                <w:webHidden/>
              </w:rPr>
              <w:fldChar w:fldCharType="end"/>
            </w:r>
          </w:hyperlink>
        </w:p>
        <w:p w14:paraId="0A448495" w14:textId="6B1B2EE2" w:rsidR="007600B8" w:rsidRDefault="007600B8">
          <w:pPr>
            <w:pStyle w:val="Obsah1"/>
            <w:tabs>
              <w:tab w:val="left" w:pos="440"/>
            </w:tabs>
            <w:rPr>
              <w:rFonts w:cstheme="minorBidi"/>
              <w:noProof/>
              <w:kern w:val="2"/>
              <w:szCs w:val="24"/>
              <w14:ligatures w14:val="standardContextual"/>
            </w:rPr>
          </w:pPr>
          <w:hyperlink w:anchor="_Toc216863006" w:history="1">
            <w:r w:rsidRPr="0064434F">
              <w:rPr>
                <w:rStyle w:val="Hypertextovprepojenie"/>
                <w:noProof/>
              </w:rPr>
              <w:t>7</w:t>
            </w:r>
            <w:r>
              <w:rPr>
                <w:rFonts w:cstheme="minorBidi"/>
                <w:noProof/>
                <w:kern w:val="2"/>
                <w:szCs w:val="24"/>
                <w14:ligatures w14:val="standardContextual"/>
              </w:rPr>
              <w:tab/>
            </w:r>
            <w:r w:rsidRPr="0064434F">
              <w:rPr>
                <w:rStyle w:val="Hypertextovprepojenie"/>
                <w:noProof/>
              </w:rPr>
              <w:t>Kroky pre získanie finančných prostriedkov z príspevku v kocke</w:t>
            </w:r>
            <w:r>
              <w:rPr>
                <w:noProof/>
                <w:webHidden/>
              </w:rPr>
              <w:tab/>
            </w:r>
            <w:r>
              <w:rPr>
                <w:noProof/>
                <w:webHidden/>
              </w:rPr>
              <w:fldChar w:fldCharType="begin"/>
            </w:r>
            <w:r>
              <w:rPr>
                <w:noProof/>
                <w:webHidden/>
              </w:rPr>
              <w:instrText xml:space="preserve"> PAGEREF _Toc216863006 \h </w:instrText>
            </w:r>
            <w:r>
              <w:rPr>
                <w:noProof/>
                <w:webHidden/>
              </w:rPr>
            </w:r>
            <w:r>
              <w:rPr>
                <w:noProof/>
                <w:webHidden/>
              </w:rPr>
              <w:fldChar w:fldCharType="separate"/>
            </w:r>
            <w:r>
              <w:rPr>
                <w:noProof/>
                <w:webHidden/>
              </w:rPr>
              <w:t>22</w:t>
            </w:r>
            <w:r>
              <w:rPr>
                <w:noProof/>
                <w:webHidden/>
              </w:rPr>
              <w:fldChar w:fldCharType="end"/>
            </w:r>
          </w:hyperlink>
        </w:p>
        <w:p w14:paraId="462813DF" w14:textId="04CBBAB0" w:rsidR="00683CC9" w:rsidRDefault="00683CC9">
          <w:r>
            <w:rPr>
              <w:b/>
              <w:bCs/>
            </w:rPr>
            <w:fldChar w:fldCharType="end"/>
          </w:r>
        </w:p>
      </w:sdtContent>
    </w:sdt>
    <w:p w14:paraId="29145134" w14:textId="7329ED23" w:rsidR="00875EA9" w:rsidRDefault="00875EA9" w:rsidP="000856B3">
      <w:pPr>
        <w:rPr>
          <w:rFonts w:ascii="Arial Narrow" w:hAnsi="Arial Narrow"/>
          <w:sz w:val="28"/>
          <w:szCs w:val="28"/>
        </w:rPr>
      </w:pPr>
    </w:p>
    <w:p w14:paraId="2A7B4171" w14:textId="77777777" w:rsidR="008837C8" w:rsidRDefault="008837C8" w:rsidP="000856B3">
      <w:pPr>
        <w:rPr>
          <w:rFonts w:ascii="Arial Narrow" w:hAnsi="Arial Narrow"/>
          <w:sz w:val="28"/>
          <w:szCs w:val="28"/>
        </w:rPr>
      </w:pPr>
    </w:p>
    <w:p w14:paraId="0B7C12EF" w14:textId="7BFE7E6E" w:rsidR="000856B3" w:rsidRPr="0003007C" w:rsidRDefault="008B2FDF">
      <w:pPr>
        <w:pStyle w:val="Nadpis1"/>
      </w:pPr>
      <w:bookmarkStart w:id="6" w:name="_Toc216862981"/>
      <w:r w:rsidRPr="0003007C">
        <w:lastRenderedPageBreak/>
        <w:t xml:space="preserve">1 </w:t>
      </w:r>
      <w:r w:rsidR="000856B3" w:rsidRPr="0003007C">
        <w:t>Úvod</w:t>
      </w:r>
      <w:bookmarkEnd w:id="6"/>
      <w:r w:rsidR="000856B3" w:rsidRPr="0003007C">
        <w:t xml:space="preserve"> </w:t>
      </w:r>
    </w:p>
    <w:p w14:paraId="31EF028A" w14:textId="4C1ED685" w:rsidR="004E1074" w:rsidRPr="007A48FD" w:rsidRDefault="00985226" w:rsidP="00FB791D">
      <w:pPr>
        <w:spacing w:after="120"/>
        <w:rPr>
          <w:rFonts w:cstheme="minorHAnsi"/>
        </w:rPr>
      </w:pPr>
      <w:r w:rsidRPr="007A48FD">
        <w:rPr>
          <w:rFonts w:cstheme="minorHAnsi"/>
          <w:b/>
          <w:bCs/>
        </w:rPr>
        <w:t xml:space="preserve">Príručka pre užívateľa (ďalej len „príručka“) </w:t>
      </w:r>
      <w:r w:rsidRPr="007A48FD">
        <w:rPr>
          <w:rFonts w:cstheme="minorHAnsi"/>
        </w:rPr>
        <w:t>je základným záväzným dokumentom</w:t>
      </w:r>
      <w:r w:rsidR="00D16785" w:rsidRPr="007A48FD">
        <w:rPr>
          <w:rFonts w:cstheme="minorHAnsi"/>
        </w:rPr>
        <w:t>, v ktorej</w:t>
      </w:r>
      <w:r w:rsidRPr="007A48FD">
        <w:rPr>
          <w:rFonts w:cstheme="minorHAnsi"/>
        </w:rPr>
        <w:t xml:space="preserve"> sú definované procesy a postupy zabezpečenia priebehu implementácie projektu, </w:t>
      </w:r>
      <w:r w:rsidR="004E1074" w:rsidRPr="007A48FD">
        <w:rPr>
          <w:rFonts w:cstheme="minorHAnsi"/>
        </w:rPr>
        <w:t xml:space="preserve">ktoré sa </w:t>
      </w:r>
      <w:r w:rsidRPr="007A48FD">
        <w:rPr>
          <w:rFonts w:cstheme="minorHAnsi"/>
        </w:rPr>
        <w:t>opierajú</w:t>
      </w:r>
      <w:r w:rsidR="004E1074" w:rsidRPr="007A48FD">
        <w:rPr>
          <w:rFonts w:cstheme="minorHAnsi"/>
        </w:rPr>
        <w:t xml:space="preserve"> </w:t>
      </w:r>
      <w:r w:rsidRPr="007A48FD">
        <w:rPr>
          <w:rFonts w:cstheme="minorHAnsi"/>
        </w:rPr>
        <w:t>predovšetkým o jednotlivé dokumenty a usmerne</w:t>
      </w:r>
      <w:r w:rsidR="001B7F81" w:rsidRPr="007A48FD">
        <w:rPr>
          <w:rFonts w:cstheme="minorHAnsi"/>
        </w:rPr>
        <w:t xml:space="preserve">nia vydané príslušným </w:t>
      </w:r>
      <w:r w:rsidR="00BA77AE">
        <w:rPr>
          <w:rFonts w:cstheme="minorHAnsi"/>
        </w:rPr>
        <w:t>riadia</w:t>
      </w:r>
      <w:r w:rsidR="00CA542B">
        <w:rPr>
          <w:rFonts w:cstheme="minorHAnsi"/>
        </w:rPr>
        <w:t>cim orgánom/sprostredkovateľským orgánom/vyšším územným celkom (ďalej iba „</w:t>
      </w:r>
      <w:r w:rsidR="001B7F81" w:rsidRPr="007A48FD">
        <w:rPr>
          <w:rFonts w:cstheme="minorHAnsi"/>
        </w:rPr>
        <w:t>RO/SO/VÚC</w:t>
      </w:r>
      <w:r w:rsidR="00CA542B">
        <w:rPr>
          <w:rFonts w:cstheme="minorHAnsi"/>
        </w:rPr>
        <w:t>“)</w:t>
      </w:r>
      <w:r w:rsidR="001B7F81" w:rsidRPr="007A48FD">
        <w:rPr>
          <w:rFonts w:cstheme="minorHAnsi"/>
        </w:rPr>
        <w:t>.</w:t>
      </w:r>
      <w:r w:rsidRPr="007A48FD">
        <w:rPr>
          <w:rFonts w:cstheme="minorHAnsi"/>
        </w:rPr>
        <w:t xml:space="preserve"> </w:t>
      </w:r>
    </w:p>
    <w:p w14:paraId="394125F3" w14:textId="53743C23" w:rsidR="001B7F81" w:rsidRPr="007A48FD" w:rsidRDefault="001B7F81" w:rsidP="00FB791D">
      <w:pPr>
        <w:spacing w:after="120"/>
        <w:rPr>
          <w:rFonts w:cstheme="minorHAnsi"/>
          <w:szCs w:val="24"/>
        </w:rPr>
      </w:pPr>
      <w:r w:rsidRPr="007A48FD">
        <w:rPr>
          <w:rFonts w:cstheme="minorHAnsi"/>
        </w:rPr>
        <w:t>Príručka</w:t>
      </w:r>
      <w:r w:rsidR="004E1074" w:rsidRPr="007A48FD">
        <w:rPr>
          <w:rFonts w:cstheme="minorHAnsi"/>
        </w:rPr>
        <w:t xml:space="preserve"> je </w:t>
      </w:r>
      <w:r w:rsidR="00985226" w:rsidRPr="007A48FD">
        <w:rPr>
          <w:rFonts w:cstheme="minorHAnsi"/>
        </w:rPr>
        <w:t>u</w:t>
      </w:r>
      <w:r w:rsidR="000856B3" w:rsidRPr="007A48FD">
        <w:rPr>
          <w:rFonts w:cstheme="minorHAnsi"/>
        </w:rPr>
        <w:t>rčen</w:t>
      </w:r>
      <w:r w:rsidR="00985226" w:rsidRPr="007A48FD">
        <w:rPr>
          <w:rFonts w:cstheme="minorHAnsi"/>
        </w:rPr>
        <w:t>á</w:t>
      </w:r>
      <w:r w:rsidR="000856B3" w:rsidRPr="007A48FD">
        <w:rPr>
          <w:rFonts w:cstheme="minorHAnsi"/>
        </w:rPr>
        <w:t xml:space="preserve"> pre </w:t>
      </w:r>
      <w:r w:rsidR="00B94175" w:rsidRPr="007A48FD">
        <w:rPr>
          <w:rFonts w:cstheme="minorHAnsi"/>
        </w:rPr>
        <w:t>poskytovateľov</w:t>
      </w:r>
      <w:r w:rsidRPr="007A48FD">
        <w:rPr>
          <w:rFonts w:cstheme="minorHAnsi"/>
        </w:rPr>
        <w:t xml:space="preserve"> všeobecnej</w:t>
      </w:r>
      <w:r w:rsidR="009E7F1B">
        <w:rPr>
          <w:rFonts w:cstheme="minorHAnsi"/>
        </w:rPr>
        <w:t>, primárnej gynekologicko-pôrodníckej</w:t>
      </w:r>
      <w:r w:rsidRPr="007A48FD">
        <w:rPr>
          <w:rFonts w:cstheme="minorHAnsi"/>
        </w:rPr>
        <w:t xml:space="preserve"> a </w:t>
      </w:r>
      <w:r w:rsidR="00B94175" w:rsidRPr="007A48FD">
        <w:rPr>
          <w:rFonts w:cstheme="minorHAnsi"/>
        </w:rPr>
        <w:t>špecializovanej ambulantnej starostlivosti (ďalej iba „užívateľ“)</w:t>
      </w:r>
      <w:r w:rsidRPr="007A48FD">
        <w:rPr>
          <w:rFonts w:cstheme="minorHAnsi"/>
        </w:rPr>
        <w:t xml:space="preserve"> v súlade s §</w:t>
      </w:r>
      <w:r w:rsidR="00835257">
        <w:rPr>
          <w:rFonts w:cstheme="minorHAnsi"/>
        </w:rPr>
        <w:t xml:space="preserve"> </w:t>
      </w:r>
      <w:r w:rsidRPr="007A48FD">
        <w:rPr>
          <w:rFonts w:cstheme="minorHAnsi"/>
        </w:rPr>
        <w:t>7 ods. 3 písm. a) bod 1.</w:t>
      </w:r>
      <w:r w:rsidR="00835257">
        <w:rPr>
          <w:rFonts w:cstheme="minorHAnsi"/>
        </w:rPr>
        <w:t xml:space="preserve">, </w:t>
      </w:r>
      <w:r w:rsidRPr="007A48FD">
        <w:rPr>
          <w:rFonts w:cstheme="minorHAnsi"/>
        </w:rPr>
        <w:t xml:space="preserve">2. </w:t>
      </w:r>
      <w:r w:rsidR="00835257">
        <w:rPr>
          <w:rFonts w:cstheme="minorHAnsi"/>
        </w:rPr>
        <w:t xml:space="preserve">a 3. </w:t>
      </w:r>
      <w:r w:rsidRPr="007A48FD">
        <w:rPr>
          <w:rFonts w:cstheme="minorHAnsi"/>
        </w:rPr>
        <w:t>zákona č. 578/2004 Z. z. o. poskytovateľoch zdravotnej starostlivosti, zdravotníckych pracovníkoch, stavovských organizáciách v zdravotníctve a o zmen</w:t>
      </w:r>
      <w:r w:rsidR="00900788">
        <w:rPr>
          <w:rFonts w:cstheme="minorHAnsi"/>
        </w:rPr>
        <w:t>e a doplnení niektorých zákonov</w:t>
      </w:r>
      <w:r w:rsidRPr="007A48FD">
        <w:rPr>
          <w:rStyle w:val="Odkaznapoznmkupodiarou"/>
          <w:rFonts w:cstheme="minorHAnsi"/>
          <w:szCs w:val="24"/>
        </w:rPr>
        <w:t xml:space="preserve"> </w:t>
      </w:r>
      <w:r w:rsidRPr="007A48FD">
        <w:rPr>
          <w:rStyle w:val="Odkaznapoznmkupodiarou"/>
          <w:rFonts w:cstheme="minorHAnsi"/>
          <w:szCs w:val="24"/>
        </w:rPr>
        <w:footnoteReference w:id="1"/>
      </w:r>
      <w:r w:rsidRPr="007A48FD">
        <w:rPr>
          <w:rFonts w:cstheme="minorHAnsi"/>
          <w:szCs w:val="24"/>
        </w:rPr>
        <w:t xml:space="preserve"> </w:t>
      </w:r>
      <w:r w:rsidRPr="007A48FD">
        <w:rPr>
          <w:rFonts w:cstheme="minorHAnsi"/>
        </w:rPr>
        <w:t>(ďalej iba „zákon č. 578/2004 Z. z. o poskytovateľoch zdravotnej starostlivosti“)</w:t>
      </w:r>
      <w:r w:rsidR="004E1074" w:rsidRPr="007A48FD">
        <w:rPr>
          <w:rFonts w:cstheme="minorHAnsi"/>
        </w:rPr>
        <w:t xml:space="preserve"> a</w:t>
      </w:r>
      <w:r w:rsidRPr="007A48FD">
        <w:rPr>
          <w:rFonts w:cstheme="minorHAnsi"/>
        </w:rPr>
        <w:t xml:space="preserve"> </w:t>
      </w:r>
      <w:r w:rsidR="004E1074" w:rsidRPr="007A48FD">
        <w:rPr>
          <w:rFonts w:cstheme="minorHAnsi"/>
        </w:rPr>
        <w:t xml:space="preserve">je rozdelená na tri časti a to </w:t>
      </w:r>
      <w:r w:rsidR="004E1074" w:rsidRPr="007A48FD">
        <w:rPr>
          <w:rFonts w:cstheme="minorHAnsi"/>
          <w:b/>
          <w:bCs/>
        </w:rPr>
        <w:t>všeobecnú</w:t>
      </w:r>
      <w:r w:rsidR="004E1074" w:rsidRPr="007A48FD">
        <w:rPr>
          <w:rFonts w:cstheme="minorHAnsi"/>
        </w:rPr>
        <w:t xml:space="preserve">, </w:t>
      </w:r>
      <w:r w:rsidR="004E1074" w:rsidRPr="007A48FD">
        <w:rPr>
          <w:rFonts w:cstheme="minorHAnsi"/>
          <w:b/>
          <w:bCs/>
        </w:rPr>
        <w:t>implementačnú</w:t>
      </w:r>
      <w:r w:rsidR="004E1074" w:rsidRPr="007A48FD">
        <w:rPr>
          <w:rFonts w:cstheme="minorHAnsi"/>
        </w:rPr>
        <w:t xml:space="preserve"> a povinné </w:t>
      </w:r>
      <w:r w:rsidR="004E1074" w:rsidRPr="007A48FD">
        <w:rPr>
          <w:rFonts w:cstheme="minorHAnsi"/>
          <w:b/>
          <w:bCs/>
        </w:rPr>
        <w:t>prílohy</w:t>
      </w:r>
      <w:r w:rsidR="004E1074" w:rsidRPr="007A48FD">
        <w:rPr>
          <w:rFonts w:cstheme="minorHAnsi"/>
        </w:rPr>
        <w:t xml:space="preserve"> k príručke</w:t>
      </w:r>
      <w:r w:rsidR="007A48FD" w:rsidRPr="007A48FD">
        <w:rPr>
          <w:rFonts w:cstheme="minorHAnsi"/>
          <w:szCs w:val="24"/>
        </w:rPr>
        <w:t>.</w:t>
      </w:r>
    </w:p>
    <w:p w14:paraId="1359AF80" w14:textId="3D6E2DE7" w:rsidR="004E1074" w:rsidRPr="007A48FD" w:rsidRDefault="004E1074" w:rsidP="00FB791D">
      <w:pPr>
        <w:rPr>
          <w:rFonts w:cstheme="minorHAnsi"/>
        </w:rPr>
      </w:pPr>
      <w:r w:rsidRPr="007A48FD">
        <w:rPr>
          <w:rFonts w:cstheme="minorHAnsi"/>
          <w:szCs w:val="24"/>
        </w:rPr>
        <w:t xml:space="preserve">Vo všeobecnej časti príručky sa užívateľ môže oboznámiť ako získať finančné prostriedky z príspevku, o štruktúre financovania, maximálnej výške financovania </w:t>
      </w:r>
      <w:r w:rsidR="002A1830" w:rsidRPr="007A48FD">
        <w:rPr>
          <w:rFonts w:cstheme="minorHAnsi"/>
          <w:szCs w:val="24"/>
        </w:rPr>
        <w:t xml:space="preserve">na konkrétny typ ambulancie. Ďalej sa môže oboznámiť s </w:t>
      </w:r>
      <w:r w:rsidRPr="007A48FD">
        <w:rPr>
          <w:rFonts w:cstheme="minorHAnsi"/>
          <w:szCs w:val="24"/>
        </w:rPr>
        <w:t>oprá</w:t>
      </w:r>
      <w:r w:rsidR="002A1830" w:rsidRPr="007A48FD">
        <w:rPr>
          <w:rFonts w:cstheme="minorHAnsi"/>
          <w:szCs w:val="24"/>
        </w:rPr>
        <w:t>vnenosťou užívateľa, oprávnenosťou</w:t>
      </w:r>
      <w:r w:rsidRPr="007A48FD">
        <w:rPr>
          <w:rFonts w:cstheme="minorHAnsi"/>
          <w:szCs w:val="24"/>
        </w:rPr>
        <w:t xml:space="preserve"> aktivít projektu</w:t>
      </w:r>
      <w:r w:rsidR="002A1830" w:rsidRPr="007A48FD">
        <w:rPr>
          <w:rFonts w:cstheme="minorHAnsi"/>
          <w:szCs w:val="24"/>
        </w:rPr>
        <w:t xml:space="preserve"> a</w:t>
      </w:r>
      <w:r w:rsidRPr="007A48FD">
        <w:rPr>
          <w:rFonts w:cstheme="minorHAnsi"/>
          <w:szCs w:val="24"/>
        </w:rPr>
        <w:t xml:space="preserve"> </w:t>
      </w:r>
      <w:r w:rsidR="002A1830" w:rsidRPr="007A48FD">
        <w:rPr>
          <w:rFonts w:cstheme="minorHAnsi"/>
          <w:szCs w:val="24"/>
        </w:rPr>
        <w:t>oprávnenosťou</w:t>
      </w:r>
      <w:r w:rsidRPr="007A48FD">
        <w:rPr>
          <w:rFonts w:cstheme="minorHAnsi"/>
          <w:szCs w:val="24"/>
        </w:rPr>
        <w:t xml:space="preserve"> výdavkov</w:t>
      </w:r>
      <w:r w:rsidR="002A1830" w:rsidRPr="007A48FD">
        <w:rPr>
          <w:rFonts w:cstheme="minorHAnsi"/>
          <w:szCs w:val="24"/>
        </w:rPr>
        <w:t xml:space="preserve"> v oprávnených aktivitách. V</w:t>
      </w:r>
      <w:r w:rsidR="00AC76DC" w:rsidRPr="007A48FD">
        <w:rPr>
          <w:rFonts w:cstheme="minorHAnsi"/>
          <w:szCs w:val="24"/>
        </w:rPr>
        <w:t>eľmi dôležitá</w:t>
      </w:r>
      <w:r w:rsidR="002A1830" w:rsidRPr="007A48FD">
        <w:rPr>
          <w:rFonts w:cstheme="minorHAnsi"/>
          <w:szCs w:val="24"/>
        </w:rPr>
        <w:t xml:space="preserve"> je aj podmienka záväzku užívateľa a </w:t>
      </w:r>
      <w:r w:rsidR="002A1830" w:rsidRPr="007A48FD">
        <w:rPr>
          <w:rStyle w:val="Vrazn"/>
          <w:b w:val="0"/>
          <w:bCs w:val="0"/>
        </w:rPr>
        <w:t>uplatňovanie pravidiel štátnej pomoci</w:t>
      </w:r>
      <w:r w:rsidR="00E750C7" w:rsidRPr="007A48FD">
        <w:rPr>
          <w:rStyle w:val="Vrazn"/>
          <w:b w:val="0"/>
          <w:bCs w:val="0"/>
        </w:rPr>
        <w:t xml:space="preserve">, nakoľko </w:t>
      </w:r>
      <w:r w:rsidR="00E750C7" w:rsidRPr="007A48FD">
        <w:rPr>
          <w:rFonts w:cstheme="minorHAnsi"/>
        </w:rPr>
        <w:t>zdravotnú starostlivosť a služby súvisiace s poskytovaním zdravotnej starostlivosti poskytuje užívateľ a zdravotnícki pracovníci za podmienok ustanovených osobitným predpisom. Poskytovanie zdravotnej starostlivosti v zdravotníckom zariadení ambulantnej zdravotnej starostlivosti a v zdravotníckom zariadení ústavnej zdravotnej starostlivosti je služba vo všeobecnom hospodárskom záujme</w:t>
      </w:r>
      <w:r w:rsidR="00E750C7" w:rsidRPr="007A48FD">
        <w:rPr>
          <w:rStyle w:val="Odkaznapoznmkupodiarou"/>
          <w:rFonts w:cstheme="minorHAnsi"/>
          <w:szCs w:val="24"/>
        </w:rPr>
        <w:footnoteReference w:id="2"/>
      </w:r>
      <w:r w:rsidR="00E750C7" w:rsidRPr="007A48FD">
        <w:rPr>
          <w:rFonts w:cstheme="minorHAnsi"/>
        </w:rPr>
        <w:t>. Na užívateľa sa bude vzťahovať schéma minimálnej pomoci (schéma de minimis) v súlade so zákonom č. 358/2015 Z. z. o úprave niektorých vzťahov v oblasti štátnej pomoci a minimálnej pomoci.</w:t>
      </w:r>
    </w:p>
    <w:p w14:paraId="72AE7B44" w14:textId="5F49B8B5" w:rsidR="00AC76DC" w:rsidRPr="007A48FD" w:rsidRDefault="00AC76DC" w:rsidP="00FB791D">
      <w:pPr>
        <w:rPr>
          <w:rFonts w:cstheme="minorHAnsi"/>
        </w:rPr>
      </w:pPr>
      <w:r w:rsidRPr="007A48FD">
        <w:rPr>
          <w:rFonts w:cstheme="minorHAnsi"/>
        </w:rPr>
        <w:t>Prvým krokom procesu je vyhlásenie výzvy zo strany Ministerstva zdravotníctva SR, ako sprostredkovateľského orgánu pre Program Slovensko (ďalej iba „SO pre P SK“ alebo „MZ SR“ alebo „poskytovateľ“), do ktorej sa prihlásia VÚC, t. j. žiadatelia o</w:t>
      </w:r>
      <w:r w:rsidR="0041788B" w:rsidRPr="007A48FD">
        <w:rPr>
          <w:rFonts w:cstheme="minorHAnsi"/>
        </w:rPr>
        <w:t> nenávratný finančný príspevok</w:t>
      </w:r>
      <w:r w:rsidRPr="007A48FD">
        <w:rPr>
          <w:rFonts w:cstheme="minorHAnsi"/>
        </w:rPr>
        <w:t xml:space="preserve">. V prípade, ak budú žiadatelia v procese konania o žiadosti úspešní podľa § 13 ods. 1 zákona č. 121/2022 Z. z. </w:t>
      </w:r>
      <w:r w:rsidR="009112DF" w:rsidRPr="00C3007C">
        <w:t>o príspevkoch z fondov Európskej únie a o zmene a doplnení niektorých zákonov</w:t>
      </w:r>
      <w:r w:rsidR="009112DF" w:rsidRPr="007A48FD">
        <w:rPr>
          <w:rFonts w:cstheme="minorHAnsi"/>
        </w:rPr>
        <w:t xml:space="preserve"> </w:t>
      </w:r>
      <w:r w:rsidR="009112DF">
        <w:rPr>
          <w:rFonts w:cstheme="minorHAnsi"/>
        </w:rPr>
        <w:t>(dalej iba „</w:t>
      </w:r>
      <w:r w:rsidR="009112DF" w:rsidRPr="007A48FD">
        <w:rPr>
          <w:rFonts w:cstheme="minorHAnsi"/>
        </w:rPr>
        <w:t>zákona č. 121/2022 Z. z.</w:t>
      </w:r>
      <w:r w:rsidR="009112DF">
        <w:rPr>
          <w:rFonts w:cstheme="minorHAnsi"/>
        </w:rPr>
        <w:t xml:space="preserve"> </w:t>
      </w:r>
      <w:r w:rsidRPr="007A48FD">
        <w:rPr>
          <w:rFonts w:cstheme="minorHAnsi"/>
        </w:rPr>
        <w:t>o príspevkoch z</w:t>
      </w:r>
      <w:r w:rsidR="009112DF">
        <w:rPr>
          <w:rFonts w:cstheme="minorHAnsi"/>
        </w:rPr>
        <w:t> </w:t>
      </w:r>
      <w:r w:rsidRPr="007A48FD">
        <w:rPr>
          <w:rFonts w:cstheme="minorHAnsi"/>
        </w:rPr>
        <w:t>EÚ</w:t>
      </w:r>
      <w:r w:rsidR="009112DF">
        <w:rPr>
          <w:rFonts w:cstheme="minorHAnsi"/>
        </w:rPr>
        <w:t>)</w:t>
      </w:r>
      <w:r w:rsidRPr="007A48FD">
        <w:rPr>
          <w:rFonts w:cstheme="minorHAnsi"/>
        </w:rPr>
        <w:t xml:space="preserve"> a</w:t>
      </w:r>
      <w:r w:rsidR="0041788B" w:rsidRPr="007A48FD">
        <w:rPr>
          <w:rFonts w:cstheme="minorHAnsi"/>
        </w:rPr>
        <w:t> Ministerstvo zdravotníctva</w:t>
      </w:r>
      <w:r w:rsidRPr="007A48FD">
        <w:rPr>
          <w:rFonts w:cstheme="minorHAnsi"/>
        </w:rPr>
        <w:t xml:space="preserve"> SR s nimi uzatvorí zmluvný vzťah, môžu časť príspevku poskytnúť užívateľom v súlade s § 3 písmena u) tohto zákona. Transparentnosť poskytnutia </w:t>
      </w:r>
      <w:r w:rsidR="0041788B" w:rsidRPr="007A48FD">
        <w:rPr>
          <w:rFonts w:cstheme="minorHAnsi"/>
        </w:rPr>
        <w:t>nenávratného finančného príspevku</w:t>
      </w:r>
      <w:r w:rsidRPr="007A48FD">
        <w:rPr>
          <w:rFonts w:cstheme="minorHAnsi"/>
        </w:rPr>
        <w:t xml:space="preserve"> zabezpečí VÚC zverejnením vyzvania na predkladanie </w:t>
      </w:r>
      <w:r w:rsidR="0041788B" w:rsidRPr="007A48FD">
        <w:rPr>
          <w:rFonts w:cstheme="minorHAnsi"/>
        </w:rPr>
        <w:t>žiadosti o finančný prostriedok z príspevku</w:t>
      </w:r>
      <w:r w:rsidRPr="007A48FD">
        <w:rPr>
          <w:rFonts w:cstheme="minorHAnsi"/>
        </w:rPr>
        <w:t>.</w:t>
      </w:r>
    </w:p>
    <w:p w14:paraId="2ABBE1A1" w14:textId="2EC25E32" w:rsidR="000856B3" w:rsidRPr="007A48FD" w:rsidRDefault="00AC76DC" w:rsidP="00FB791D">
      <w:pPr>
        <w:rPr>
          <w:rFonts w:cstheme="minorHAnsi"/>
        </w:rPr>
      </w:pPr>
      <w:r w:rsidRPr="007A48FD">
        <w:rPr>
          <w:rFonts w:cstheme="minorHAnsi"/>
        </w:rPr>
        <w:t>Druhá časť príručky</w:t>
      </w:r>
      <w:r w:rsidR="00F56129" w:rsidRPr="007A48FD">
        <w:rPr>
          <w:rFonts w:cstheme="minorHAnsi"/>
        </w:rPr>
        <w:t xml:space="preserve"> </w:t>
      </w:r>
      <w:r w:rsidR="00593674" w:rsidRPr="007A48FD">
        <w:rPr>
          <w:rFonts w:cstheme="minorHAnsi"/>
        </w:rPr>
        <w:t xml:space="preserve">– </w:t>
      </w:r>
      <w:r w:rsidR="00F56129" w:rsidRPr="007A48FD">
        <w:rPr>
          <w:rFonts w:cstheme="minorHAnsi"/>
        </w:rPr>
        <w:t>implementačná</w:t>
      </w:r>
      <w:r w:rsidR="00593674" w:rsidRPr="007A48FD">
        <w:rPr>
          <w:rFonts w:cstheme="minorHAnsi"/>
        </w:rPr>
        <w:t>,</w:t>
      </w:r>
      <w:r w:rsidRPr="007A48FD">
        <w:rPr>
          <w:rFonts w:cstheme="minorHAnsi"/>
        </w:rPr>
        <w:t xml:space="preserve"> je zameraná na </w:t>
      </w:r>
      <w:r w:rsidR="000856B3" w:rsidRPr="007A48FD">
        <w:rPr>
          <w:rFonts w:cstheme="minorHAnsi"/>
        </w:rPr>
        <w:t>získanie informácií k podaniu žiadosti o poskytnutie finančných prostriedkov z</w:t>
      </w:r>
      <w:r w:rsidR="00AB7F40" w:rsidRPr="007A48FD">
        <w:rPr>
          <w:rFonts w:cstheme="minorHAnsi"/>
        </w:rPr>
        <w:t> </w:t>
      </w:r>
      <w:r w:rsidR="000856B3" w:rsidRPr="007A48FD">
        <w:rPr>
          <w:rFonts w:cstheme="minorHAnsi"/>
        </w:rPr>
        <w:t>príspevku</w:t>
      </w:r>
      <w:r w:rsidR="00AB7F40" w:rsidRPr="007A48FD">
        <w:rPr>
          <w:rFonts w:cstheme="minorHAnsi"/>
        </w:rPr>
        <w:t xml:space="preserve"> </w:t>
      </w:r>
      <w:r w:rsidR="000856B3" w:rsidRPr="007A48FD">
        <w:rPr>
          <w:rFonts w:cstheme="minorHAnsi"/>
        </w:rPr>
        <w:t xml:space="preserve">v rámci </w:t>
      </w:r>
      <w:r w:rsidR="00F855A6" w:rsidRPr="007A48FD">
        <w:rPr>
          <w:rFonts w:cstheme="minorHAnsi"/>
        </w:rPr>
        <w:t xml:space="preserve">Programu </w:t>
      </w:r>
      <w:r w:rsidR="002462D3" w:rsidRPr="007A48FD">
        <w:rPr>
          <w:rFonts w:cstheme="minorHAnsi"/>
        </w:rPr>
        <w:t>Slovensko</w:t>
      </w:r>
      <w:r w:rsidR="00AB7F40" w:rsidRPr="007A48FD">
        <w:rPr>
          <w:rFonts w:cstheme="minorHAnsi"/>
        </w:rPr>
        <w:t xml:space="preserve"> (ďalej iba P SK“)</w:t>
      </w:r>
      <w:r w:rsidR="000856B3" w:rsidRPr="007A48FD">
        <w:rPr>
          <w:rFonts w:cstheme="minorHAnsi"/>
        </w:rPr>
        <w:t>.</w:t>
      </w:r>
      <w:r w:rsidR="00901986" w:rsidRPr="007A48FD">
        <w:rPr>
          <w:rFonts w:cstheme="minorHAnsi"/>
        </w:rPr>
        <w:t> </w:t>
      </w:r>
      <w:r w:rsidR="000856B3" w:rsidRPr="007A48FD">
        <w:rPr>
          <w:rFonts w:cstheme="minorHAnsi"/>
        </w:rPr>
        <w:t xml:space="preserve">Poskytnutie </w:t>
      </w:r>
      <w:r w:rsidR="00985226" w:rsidRPr="007A48FD">
        <w:rPr>
          <w:rFonts w:cstheme="minorHAnsi"/>
        </w:rPr>
        <w:t xml:space="preserve">finančnej </w:t>
      </w:r>
      <w:r w:rsidR="000856B3" w:rsidRPr="007A48FD">
        <w:rPr>
          <w:rFonts w:cstheme="minorHAnsi"/>
        </w:rPr>
        <w:t>pomoci pre užívateľov</w:t>
      </w:r>
      <w:r w:rsidR="007C0CBD" w:rsidRPr="007A48FD">
        <w:rPr>
          <w:rStyle w:val="Odkaznapoznmkupodiarou"/>
          <w:rFonts w:cstheme="minorHAnsi"/>
          <w:szCs w:val="24"/>
        </w:rPr>
        <w:footnoteReference w:id="3"/>
      </w:r>
      <w:r w:rsidR="00E77E9E" w:rsidRPr="007A48FD">
        <w:rPr>
          <w:rFonts w:cstheme="minorHAnsi"/>
        </w:rPr>
        <w:t xml:space="preserve"> je zadefinované v § 3 písm. u) zákona č. 121/2022</w:t>
      </w:r>
      <w:r w:rsidR="000856B3" w:rsidRPr="007A48FD">
        <w:rPr>
          <w:rFonts w:cstheme="minorHAnsi"/>
        </w:rPr>
        <w:t xml:space="preserve"> Z. z. o</w:t>
      </w:r>
      <w:r w:rsidR="00E77E9E" w:rsidRPr="007A48FD">
        <w:rPr>
          <w:rFonts w:cstheme="minorHAnsi"/>
        </w:rPr>
        <w:t> príspevkoch z fondov Európskej únie a o zmene a doplnení niektorých zákonov</w:t>
      </w:r>
      <w:r w:rsidR="00E16207" w:rsidRPr="007A48FD">
        <w:rPr>
          <w:rFonts w:cstheme="minorHAnsi"/>
        </w:rPr>
        <w:t xml:space="preserve"> (ďalej iba „zákon č. 121/2022 Z. z. o príspevkoch z</w:t>
      </w:r>
      <w:r w:rsidR="009112DF">
        <w:rPr>
          <w:rFonts w:cstheme="minorHAnsi"/>
        </w:rPr>
        <w:t> fondov</w:t>
      </w:r>
      <w:r w:rsidR="00E16207" w:rsidRPr="007A48FD">
        <w:rPr>
          <w:rFonts w:cstheme="minorHAnsi"/>
        </w:rPr>
        <w:t> EÚ“)</w:t>
      </w:r>
      <w:r w:rsidR="00E77E9E" w:rsidRPr="007A48FD">
        <w:rPr>
          <w:rFonts w:cstheme="minorHAnsi"/>
        </w:rPr>
        <w:t xml:space="preserve">. </w:t>
      </w:r>
      <w:r w:rsidR="000856B3" w:rsidRPr="007A48FD">
        <w:rPr>
          <w:rFonts w:cstheme="minorHAnsi"/>
        </w:rPr>
        <w:t xml:space="preserve">Užívateľ je poslednou úrovňou kam sa posúvajú finančné prostriedky </w:t>
      </w:r>
      <w:r w:rsidR="006E439D" w:rsidRPr="007A48FD">
        <w:rPr>
          <w:rFonts w:cstheme="minorHAnsi"/>
        </w:rPr>
        <w:t>z EÚ</w:t>
      </w:r>
      <w:r w:rsidR="000856B3" w:rsidRPr="007A48FD">
        <w:rPr>
          <w:rFonts w:cstheme="minorHAnsi"/>
        </w:rPr>
        <w:t>. Detailnejší popis všetkých krokov</w:t>
      </w:r>
      <w:r w:rsidR="000856B3" w:rsidRPr="002F7DC5">
        <w:rPr>
          <w:rFonts w:cstheme="minorHAnsi"/>
        </w:rPr>
        <w:t xml:space="preserve"> </w:t>
      </w:r>
      <w:r w:rsidR="00287D62" w:rsidRPr="002F7DC5">
        <w:rPr>
          <w:rFonts w:cstheme="minorHAnsi"/>
        </w:rPr>
        <w:t xml:space="preserve">užívateľa na získanie </w:t>
      </w:r>
      <w:r w:rsidR="00AB7F40">
        <w:rPr>
          <w:rFonts w:cstheme="minorHAnsi"/>
        </w:rPr>
        <w:t>finančných prostriedkov z</w:t>
      </w:r>
      <w:r w:rsidR="00985226">
        <w:rPr>
          <w:rFonts w:cstheme="minorHAnsi"/>
        </w:rPr>
        <w:t> </w:t>
      </w:r>
      <w:r w:rsidR="00AB7F40">
        <w:rPr>
          <w:rFonts w:cstheme="minorHAnsi"/>
        </w:rPr>
        <w:t>príspevku</w:t>
      </w:r>
      <w:r w:rsidR="00985226">
        <w:rPr>
          <w:rFonts w:cstheme="minorHAnsi"/>
        </w:rPr>
        <w:t xml:space="preserve"> </w:t>
      </w:r>
      <w:r w:rsidR="000856B3" w:rsidRPr="002F7DC5">
        <w:rPr>
          <w:rFonts w:cstheme="minorHAnsi"/>
        </w:rPr>
        <w:t xml:space="preserve">je uvedený v jednotlivých kapitolách </w:t>
      </w:r>
      <w:r w:rsidRPr="007A48FD">
        <w:rPr>
          <w:rFonts w:cstheme="minorHAnsi"/>
        </w:rPr>
        <w:t>tejto príručky</w:t>
      </w:r>
      <w:r w:rsidR="00287D62" w:rsidRPr="007A48FD">
        <w:rPr>
          <w:rFonts w:cstheme="minorHAnsi"/>
        </w:rPr>
        <w:t>.</w:t>
      </w:r>
    </w:p>
    <w:p w14:paraId="04CBB622" w14:textId="550062D1" w:rsidR="00F42B43" w:rsidRDefault="00F42B43" w:rsidP="00FB791D">
      <w:pPr>
        <w:rPr>
          <w:rFonts w:cstheme="minorHAnsi"/>
        </w:rPr>
      </w:pPr>
      <w:r w:rsidRPr="007A48FD">
        <w:rPr>
          <w:rFonts w:cstheme="minorHAnsi"/>
        </w:rPr>
        <w:t xml:space="preserve">V tretej časti príručky užívateľ </w:t>
      </w:r>
      <w:r w:rsidR="00A35D27" w:rsidRPr="007A48FD">
        <w:rPr>
          <w:rFonts w:cstheme="minorHAnsi"/>
        </w:rPr>
        <w:t>nájde</w:t>
      </w:r>
      <w:r w:rsidRPr="007A48FD">
        <w:rPr>
          <w:rFonts w:cstheme="minorHAnsi"/>
        </w:rPr>
        <w:t xml:space="preserve"> zoznam príloh, ktoré bude povinný používať pri implementácií projektu až do ukončenia projektu.</w:t>
      </w:r>
      <w:r w:rsidR="00A35D27">
        <w:rPr>
          <w:rFonts w:cstheme="minorHAnsi"/>
        </w:rPr>
        <w:t xml:space="preserve"> </w:t>
      </w:r>
    </w:p>
    <w:p w14:paraId="26070CDA" w14:textId="4EFAB183" w:rsidR="009A5345" w:rsidRPr="007A48FD" w:rsidRDefault="001B51EB">
      <w:pPr>
        <w:pStyle w:val="Nadpis1"/>
      </w:pPr>
      <w:bookmarkStart w:id="7" w:name="_Toc216862982"/>
      <w:r w:rsidRPr="00FB791D">
        <w:t>2</w:t>
      </w:r>
      <w:r w:rsidR="004D006C" w:rsidRPr="00FB791D">
        <w:tab/>
      </w:r>
      <w:r w:rsidR="00E242AB" w:rsidRPr="00FB791D">
        <w:t>Poskytnutie</w:t>
      </w:r>
      <w:r w:rsidR="00E13A7D" w:rsidRPr="00FB791D">
        <w:t xml:space="preserve"> finančných prostriedkov z príspevku užívateľovi</w:t>
      </w:r>
      <w:bookmarkEnd w:id="7"/>
      <w:r w:rsidR="00E13A7D" w:rsidRPr="00FB791D">
        <w:t xml:space="preserve"> </w:t>
      </w:r>
    </w:p>
    <w:p w14:paraId="46476B13" w14:textId="2DAC93FC" w:rsidR="004A6B44" w:rsidRDefault="00185399" w:rsidP="003C365E">
      <w:pPr>
        <w:spacing w:after="120"/>
      </w:pPr>
      <w:bookmarkStart w:id="8" w:name="_Toc79646212"/>
      <w:bookmarkStart w:id="9" w:name="_Toc83373167"/>
      <w:r>
        <w:t>F</w:t>
      </w:r>
      <w:r w:rsidR="004F086A">
        <w:t>inančn</w:t>
      </w:r>
      <w:r>
        <w:t>é</w:t>
      </w:r>
      <w:r w:rsidR="004F086A">
        <w:t xml:space="preserve"> prostriedk</w:t>
      </w:r>
      <w:r>
        <w:t>y</w:t>
      </w:r>
      <w:r w:rsidR="004F086A">
        <w:t xml:space="preserve"> z príspevku</w:t>
      </w:r>
      <w:r w:rsidR="00D86591">
        <w:t xml:space="preserve"> VÚC poskytuje</w:t>
      </w:r>
      <w:r>
        <w:t xml:space="preserve"> užívateľovi</w:t>
      </w:r>
      <w:r w:rsidR="00D86591">
        <w:t xml:space="preserve"> </w:t>
      </w:r>
      <w:r>
        <w:t>na základe zmluvy o poskytnutí finančných prostriedkov z príspevku medzi VÚC a</w:t>
      </w:r>
      <w:r w:rsidR="00D86591">
        <w:t> </w:t>
      </w:r>
      <w:r>
        <w:t>užívateľom</w:t>
      </w:r>
      <w:r w:rsidR="00D86591">
        <w:t>,</w:t>
      </w:r>
      <w:r>
        <w:t xml:space="preserve"> ktoré sú popísané v daľších častiach tejto príručky a jej prílohách.</w:t>
      </w:r>
      <w:r w:rsidR="00D86591">
        <w:t xml:space="preserve"> </w:t>
      </w:r>
      <w:r w:rsidR="00E150B1">
        <w:t>Tieto f</w:t>
      </w:r>
      <w:r w:rsidR="004238E9">
        <w:t>inančn</w:t>
      </w:r>
      <w:r w:rsidR="00E150B1">
        <w:t>é</w:t>
      </w:r>
      <w:r w:rsidR="004238E9">
        <w:t xml:space="preserve"> prostriedk</w:t>
      </w:r>
      <w:r w:rsidR="00E150B1">
        <w:t>y</w:t>
      </w:r>
      <w:r w:rsidR="004238E9">
        <w:t xml:space="preserve"> z</w:t>
      </w:r>
      <w:r w:rsidR="00E150B1">
        <w:t> </w:t>
      </w:r>
      <w:r w:rsidR="004238E9">
        <w:t>príspevku</w:t>
      </w:r>
      <w:r w:rsidR="00E150B1">
        <w:t xml:space="preserve"> sú určené</w:t>
      </w:r>
      <w:r w:rsidR="00383212">
        <w:t xml:space="preserve"> pre užívateľov</w:t>
      </w:r>
      <w:r w:rsidR="00E40565">
        <w:t xml:space="preserve"> t.j. </w:t>
      </w:r>
      <w:r w:rsidR="00383212">
        <w:t>poskytovateľov zdravotnej starostlivosti</w:t>
      </w:r>
      <w:r w:rsidR="004238E9">
        <w:t xml:space="preserve"> n</w:t>
      </w:r>
      <w:r w:rsidR="00E900B9">
        <w:t xml:space="preserve">a </w:t>
      </w:r>
      <w:r w:rsidR="00A35D27">
        <w:t xml:space="preserve">obnovu a </w:t>
      </w:r>
      <w:r w:rsidR="00E900B9">
        <w:t>modernizáciu</w:t>
      </w:r>
      <w:r w:rsidR="004238E9">
        <w:t xml:space="preserve"> materiálno-technického vybavenia ambulancií</w:t>
      </w:r>
      <w:r w:rsidR="00ED4A05">
        <w:t>, ktorého cieľom</w:t>
      </w:r>
      <w:r w:rsidR="005D6DD2">
        <w:t xml:space="preserve"> je zvýšenie kvality poskytovanej zdravotnej starostlivosti vo </w:t>
      </w:r>
      <w:r w:rsidR="005D6DD2" w:rsidRPr="00FB791D">
        <w:rPr>
          <w:b/>
        </w:rPr>
        <w:t>všeobecných</w:t>
      </w:r>
      <w:r w:rsidR="009E7F1B">
        <w:rPr>
          <w:b/>
        </w:rPr>
        <w:t>, primárnych gynekologicko-pôrodníckych</w:t>
      </w:r>
      <w:r w:rsidR="005D6DD2" w:rsidRPr="00FB791D">
        <w:rPr>
          <w:b/>
        </w:rPr>
        <w:t xml:space="preserve"> a špecializovaných ambulanciách</w:t>
      </w:r>
      <w:r w:rsidR="005D6DD2">
        <w:t xml:space="preserve"> formou modernizácie prístrojového vybavenia, ktoré slúži na diagnostiku a prevenciu.</w:t>
      </w:r>
      <w:r w:rsidR="00ED4A05">
        <w:t xml:space="preserve"> </w:t>
      </w:r>
    </w:p>
    <w:p w14:paraId="3A89E3B1" w14:textId="04EA6A43" w:rsidR="00576B7C" w:rsidRDefault="004A6B44" w:rsidP="003C365E">
      <w:pPr>
        <w:spacing w:after="120"/>
      </w:pPr>
      <w:r w:rsidRPr="00FB791D">
        <w:rPr>
          <w:b/>
        </w:rPr>
        <w:t>Inštitút užívateľa</w:t>
      </w:r>
      <w:r>
        <w:t xml:space="preserve"> vychádza z ustavení § 3 písm. u) zákona 121/2022 Z. z. o príspevkoch z fondov EÚ.</w:t>
      </w:r>
    </w:p>
    <w:p w14:paraId="56F0C874" w14:textId="5F06A3B8" w:rsidR="00BB2788" w:rsidRPr="00FB791D" w:rsidRDefault="001B51EB" w:rsidP="008840B6">
      <w:pPr>
        <w:pStyle w:val="Nadpis2"/>
        <w:rPr>
          <w:rStyle w:val="Vrazn"/>
          <w:b/>
          <w:bCs w:val="0"/>
        </w:rPr>
      </w:pPr>
      <w:bookmarkStart w:id="10" w:name="_Toc83373171"/>
      <w:bookmarkStart w:id="11" w:name="_Toc216862983"/>
      <w:bookmarkEnd w:id="8"/>
      <w:bookmarkEnd w:id="9"/>
      <w:r w:rsidRPr="00FB791D">
        <w:rPr>
          <w:rStyle w:val="Vrazn"/>
          <w:b/>
          <w:bCs w:val="0"/>
        </w:rPr>
        <w:t>2.1</w:t>
      </w:r>
      <w:r w:rsidR="006A4F62" w:rsidRPr="00FB791D">
        <w:rPr>
          <w:rStyle w:val="Vrazn"/>
          <w:b/>
          <w:bCs w:val="0"/>
        </w:rPr>
        <w:t xml:space="preserve"> </w:t>
      </w:r>
      <w:r w:rsidR="00F72AFE" w:rsidRPr="00FB791D">
        <w:rPr>
          <w:rStyle w:val="Vrazn"/>
          <w:b/>
          <w:bCs w:val="0"/>
        </w:rPr>
        <w:tab/>
      </w:r>
      <w:r w:rsidR="00BB2788" w:rsidRPr="00FB791D">
        <w:rPr>
          <w:rStyle w:val="Vrazn"/>
          <w:b/>
          <w:bCs w:val="0"/>
        </w:rPr>
        <w:t>Štruktúra financovania</w:t>
      </w:r>
      <w:bookmarkEnd w:id="10"/>
      <w:bookmarkEnd w:id="11"/>
      <w:r w:rsidR="00BB2788" w:rsidRPr="00161532">
        <w:rPr>
          <w:rStyle w:val="Vrazn"/>
          <w:b/>
          <w:bCs w:val="0"/>
        </w:rPr>
        <w:t xml:space="preserve"> </w:t>
      </w:r>
    </w:p>
    <w:p w14:paraId="2492B809" w14:textId="0935B753" w:rsidR="00CC67ED" w:rsidRDefault="00BB2788" w:rsidP="00760937">
      <w:r w:rsidRPr="007B6441">
        <w:t>Financovanie celkových oprávnených</w:t>
      </w:r>
      <w:r w:rsidR="00B07E88">
        <w:t xml:space="preserve"> výdavkov</w:t>
      </w:r>
      <w:r w:rsidR="00CC67ED">
        <w:t xml:space="preserve"> projektu (ďalej len „COV“) </w:t>
      </w:r>
      <w:r w:rsidR="00B07E88">
        <w:t>pre užívateľov</w:t>
      </w:r>
      <w:r w:rsidR="00CC67ED">
        <w:t xml:space="preserve"> v rámci vyzvania je realizované v súlade s pravidlami stanovenými v platnej</w:t>
      </w:r>
      <w:ins w:id="12" w:author="Bagiová Tatiana" w:date="2026-01-29T10:34:00Z" w16du:dateUtc="2026-01-29T09:34:00Z">
        <w:r w:rsidR="00BA7817">
          <w:t xml:space="preserve"> </w:t>
        </w:r>
      </w:ins>
      <w:ins w:id="13" w:author="Bagiová Tatiana" w:date="2026-01-29T10:35:00Z" w16du:dateUtc="2026-01-29T09:35:00Z">
        <w:r w:rsidR="00BA7817">
          <w:fldChar w:fldCharType="begin"/>
        </w:r>
        <w:r w:rsidR="00BA7817">
          <w:instrText>HYPERLINK "https://www.mfsr.sk/sk/financne-vztahy-eu/povstupove-fondy-eu/programove-obdobie-2021-2027/strategia-financovania-efrr-esf-kf-fst-enraf-programove-obdobie-2021-2027/strategia-financovania-efrr-esf-kf-fst-enraf-programove-obdobie-2021-2027-verzia-1.1/"</w:instrText>
        </w:r>
        <w:r w:rsidR="00BA7817">
          <w:fldChar w:fldCharType="separate"/>
        </w:r>
        <w:r w:rsidR="00BA7817" w:rsidRPr="00BA7817">
          <w:rPr>
            <w:rStyle w:val="Hypertextovprepojenie"/>
          </w:rPr>
          <w:t>Stratégi</w:t>
        </w:r>
      </w:ins>
      <w:ins w:id="14" w:author="Janko Jaroslav" w:date="2026-01-30T08:02:00Z" w16du:dateUtc="2026-01-30T07:02:00Z">
        <w:r w:rsidR="00334D85">
          <w:rPr>
            <w:rStyle w:val="Hypertextovprepojenie"/>
          </w:rPr>
          <w:t>i</w:t>
        </w:r>
      </w:ins>
      <w:ins w:id="15" w:author="Bagiová Tatiana" w:date="2026-01-29T10:35:00Z" w16du:dateUtc="2026-01-29T09:35:00Z">
        <w:r w:rsidR="00BA7817" w:rsidRPr="00BA7817">
          <w:rPr>
            <w:rStyle w:val="Hypertextovprepojenie"/>
          </w:rPr>
          <w:t xml:space="preserve"> financovania na programové obdobie 2021 - 2027 v platnom znení</w:t>
        </w:r>
        <w:r w:rsidR="00BA7817">
          <w:fldChar w:fldCharType="end"/>
        </w:r>
        <w:r w:rsidR="00435923">
          <w:t xml:space="preserve"> (ďalej aj </w:t>
        </w:r>
      </w:ins>
      <w:ins w:id="16" w:author="Bagiová Tatiana" w:date="2026-01-29T10:36:00Z" w16du:dateUtc="2026-01-29T09:36:00Z">
        <w:r w:rsidR="00435923">
          <w:t>„Stratégia financovania“)</w:t>
        </w:r>
      </w:ins>
      <w:r w:rsidR="00CC67ED">
        <w:t>.</w:t>
      </w:r>
      <w:r w:rsidR="0046366C">
        <w:t xml:space="preserve"> Výška celkových oprávnených výdavkov je zložená zo zdrojov EFRR vo výške 85% plus zo zdrojov štátneho rozpočtu vo výške 7% a</w:t>
      </w:r>
      <w:r w:rsidR="00107A5C">
        <w:t xml:space="preserve"> z vlastných zdrojov </w:t>
      </w:r>
      <w:r w:rsidR="0046366C">
        <w:t>užívateľ</w:t>
      </w:r>
      <w:r w:rsidR="00107A5C">
        <w:t>a, ktorý</w:t>
      </w:r>
      <w:r w:rsidR="0046366C">
        <w:t xml:space="preserve"> </w:t>
      </w:r>
      <w:r w:rsidR="0046366C" w:rsidRPr="00FB791D">
        <w:rPr>
          <w:b/>
        </w:rPr>
        <w:t>je povinný sa spolupodieľať</w:t>
      </w:r>
      <w:r w:rsidR="00107A5C" w:rsidRPr="00FB791D">
        <w:rPr>
          <w:b/>
        </w:rPr>
        <w:t xml:space="preserve"> na financovaní.</w:t>
      </w:r>
    </w:p>
    <w:p w14:paraId="47E93C33" w14:textId="51FA211B" w:rsidR="00A82E84" w:rsidRPr="00FB791D" w:rsidRDefault="00A82E84" w:rsidP="00760937">
      <w:pPr>
        <w:rPr>
          <w:i/>
          <w:sz w:val="20"/>
          <w:szCs w:val="20"/>
        </w:rPr>
      </w:pPr>
      <w:r w:rsidRPr="00FB791D">
        <w:rPr>
          <w:i/>
          <w:sz w:val="20"/>
          <w:szCs w:val="20"/>
        </w:rPr>
        <w:t xml:space="preserve">Tabuľka: </w:t>
      </w:r>
      <w:r w:rsidR="003D7AAA">
        <w:rPr>
          <w:i/>
          <w:sz w:val="20"/>
          <w:szCs w:val="20"/>
        </w:rPr>
        <w:t>Š</w:t>
      </w:r>
      <w:r w:rsidRPr="00FB791D">
        <w:rPr>
          <w:i/>
          <w:sz w:val="20"/>
          <w:szCs w:val="20"/>
        </w:rPr>
        <w:t>truktúra financovania celkových oprávnených výdavkov pre oprávneného užívateľa</w:t>
      </w:r>
    </w:p>
    <w:tbl>
      <w:tblPr>
        <w:tblStyle w:val="Mriekatabuky"/>
        <w:tblW w:w="0" w:type="auto"/>
        <w:tblLook w:val="04A0" w:firstRow="1" w:lastRow="0" w:firstColumn="1" w:lastColumn="0" w:noHBand="0" w:noVBand="1"/>
      </w:tblPr>
      <w:tblGrid>
        <w:gridCol w:w="1812"/>
        <w:gridCol w:w="1812"/>
        <w:gridCol w:w="1812"/>
        <w:gridCol w:w="1813"/>
        <w:gridCol w:w="1813"/>
      </w:tblGrid>
      <w:tr w:rsidR="00E12524" w14:paraId="44864397" w14:textId="77777777" w:rsidTr="00FB791D">
        <w:tc>
          <w:tcPr>
            <w:tcW w:w="1812" w:type="dxa"/>
            <w:shd w:val="clear" w:color="auto" w:fill="EDEDED" w:themeFill="accent3" w:themeFillTint="33"/>
            <w:vAlign w:val="center"/>
          </w:tcPr>
          <w:p w14:paraId="6BA5F078" w14:textId="25B6793A" w:rsidR="00E12524" w:rsidRPr="00FB791D" w:rsidRDefault="00E12524" w:rsidP="00FB791D">
            <w:pPr>
              <w:jc w:val="center"/>
              <w:rPr>
                <w:b/>
              </w:rPr>
            </w:pPr>
            <w:r w:rsidRPr="00FB791D">
              <w:rPr>
                <w:b/>
              </w:rPr>
              <w:t>Typ užívateľa</w:t>
            </w:r>
          </w:p>
        </w:tc>
        <w:tc>
          <w:tcPr>
            <w:tcW w:w="1812" w:type="dxa"/>
            <w:shd w:val="clear" w:color="auto" w:fill="EDEDED" w:themeFill="accent3" w:themeFillTint="33"/>
            <w:vAlign w:val="center"/>
          </w:tcPr>
          <w:p w14:paraId="580729FF" w14:textId="08AB337B" w:rsidR="00E12524" w:rsidRPr="00FB791D" w:rsidRDefault="00E12524" w:rsidP="00FB791D">
            <w:pPr>
              <w:jc w:val="center"/>
              <w:rPr>
                <w:b/>
              </w:rPr>
            </w:pPr>
            <w:r w:rsidRPr="00FB791D">
              <w:rPr>
                <w:b/>
              </w:rPr>
              <w:t>Zdroj financovania</w:t>
            </w:r>
          </w:p>
        </w:tc>
        <w:tc>
          <w:tcPr>
            <w:tcW w:w="3625" w:type="dxa"/>
            <w:gridSpan w:val="2"/>
            <w:shd w:val="clear" w:color="auto" w:fill="EDEDED" w:themeFill="accent3" w:themeFillTint="33"/>
            <w:vAlign w:val="center"/>
          </w:tcPr>
          <w:p w14:paraId="11687E8B" w14:textId="6514D2EF" w:rsidR="00E12524" w:rsidRPr="00FB791D" w:rsidRDefault="00E12524" w:rsidP="00FB791D">
            <w:pPr>
              <w:jc w:val="center"/>
              <w:rPr>
                <w:b/>
              </w:rPr>
            </w:pPr>
            <w:r w:rsidRPr="00FB791D">
              <w:rPr>
                <w:b/>
              </w:rPr>
              <w:t>Výška finančných prostriedkov z príspevku</w:t>
            </w:r>
          </w:p>
        </w:tc>
        <w:tc>
          <w:tcPr>
            <w:tcW w:w="1813" w:type="dxa"/>
            <w:shd w:val="clear" w:color="auto" w:fill="EDEDED" w:themeFill="accent3" w:themeFillTint="33"/>
            <w:vAlign w:val="center"/>
          </w:tcPr>
          <w:p w14:paraId="70CB5B9B" w14:textId="4275807A" w:rsidR="00E12524" w:rsidRPr="00FB791D" w:rsidRDefault="00E12524" w:rsidP="00FB791D">
            <w:pPr>
              <w:jc w:val="center"/>
              <w:rPr>
                <w:b/>
              </w:rPr>
            </w:pPr>
            <w:r w:rsidRPr="00FB791D">
              <w:rPr>
                <w:b/>
              </w:rPr>
              <w:t>Vlastné zdroje užívateľa</w:t>
            </w:r>
          </w:p>
        </w:tc>
      </w:tr>
      <w:tr w:rsidR="00E12524" w14:paraId="18EAFA3F" w14:textId="77777777" w:rsidTr="00FB791D">
        <w:tc>
          <w:tcPr>
            <w:tcW w:w="1812" w:type="dxa"/>
            <w:vMerge w:val="restart"/>
            <w:shd w:val="clear" w:color="auto" w:fill="EDEDED" w:themeFill="accent3" w:themeFillTint="33"/>
            <w:vAlign w:val="center"/>
          </w:tcPr>
          <w:p w14:paraId="6DDBE27A" w14:textId="316F439D" w:rsidR="00E12524" w:rsidRPr="00FB791D" w:rsidRDefault="00E12524" w:rsidP="00FB791D">
            <w:pPr>
              <w:jc w:val="center"/>
              <w:rPr>
                <w:b/>
              </w:rPr>
            </w:pPr>
            <w:r w:rsidRPr="00FB791D">
              <w:rPr>
                <w:b/>
              </w:rPr>
              <w:t>Poskytovateľ zdravotnej starostlivosti</w:t>
            </w:r>
          </w:p>
        </w:tc>
        <w:tc>
          <w:tcPr>
            <w:tcW w:w="1812" w:type="dxa"/>
            <w:shd w:val="clear" w:color="auto" w:fill="EDEDED" w:themeFill="accent3" w:themeFillTint="33"/>
            <w:vAlign w:val="center"/>
          </w:tcPr>
          <w:p w14:paraId="278C4E5E" w14:textId="138365C5" w:rsidR="00E12524" w:rsidRPr="00FB791D" w:rsidRDefault="00E12524" w:rsidP="00FB791D">
            <w:pPr>
              <w:jc w:val="center"/>
              <w:rPr>
                <w:b/>
              </w:rPr>
            </w:pPr>
            <w:r w:rsidRPr="00FB791D">
              <w:rPr>
                <w:b/>
              </w:rPr>
              <w:t>COV</w:t>
            </w:r>
          </w:p>
        </w:tc>
        <w:tc>
          <w:tcPr>
            <w:tcW w:w="1812" w:type="dxa"/>
            <w:shd w:val="clear" w:color="auto" w:fill="EDEDED" w:themeFill="accent3" w:themeFillTint="33"/>
            <w:vAlign w:val="center"/>
          </w:tcPr>
          <w:p w14:paraId="4CA7434A" w14:textId="377F7691" w:rsidR="00E12524" w:rsidRPr="00FB791D" w:rsidRDefault="00E12524" w:rsidP="00FB791D">
            <w:pPr>
              <w:jc w:val="center"/>
              <w:rPr>
                <w:b/>
              </w:rPr>
            </w:pPr>
            <w:r w:rsidRPr="00FB791D">
              <w:rPr>
                <w:b/>
              </w:rPr>
              <w:t>EFRR</w:t>
            </w:r>
          </w:p>
        </w:tc>
        <w:tc>
          <w:tcPr>
            <w:tcW w:w="1813" w:type="dxa"/>
            <w:shd w:val="clear" w:color="auto" w:fill="EDEDED" w:themeFill="accent3" w:themeFillTint="33"/>
            <w:vAlign w:val="center"/>
          </w:tcPr>
          <w:p w14:paraId="47CD513D" w14:textId="6CC65899" w:rsidR="00E12524" w:rsidRPr="00FB791D" w:rsidRDefault="00E12524" w:rsidP="00FB791D">
            <w:pPr>
              <w:jc w:val="center"/>
              <w:rPr>
                <w:b/>
              </w:rPr>
            </w:pPr>
            <w:r w:rsidRPr="00FB791D">
              <w:rPr>
                <w:b/>
              </w:rPr>
              <w:t>ŠR</w:t>
            </w:r>
          </w:p>
        </w:tc>
        <w:tc>
          <w:tcPr>
            <w:tcW w:w="1813" w:type="dxa"/>
            <w:shd w:val="clear" w:color="auto" w:fill="EDEDED" w:themeFill="accent3" w:themeFillTint="33"/>
            <w:vAlign w:val="center"/>
          </w:tcPr>
          <w:p w14:paraId="2AB26575" w14:textId="1481A18C" w:rsidR="00E12524" w:rsidRPr="00FB791D" w:rsidRDefault="00E12524" w:rsidP="00FB791D">
            <w:pPr>
              <w:jc w:val="center"/>
              <w:rPr>
                <w:b/>
              </w:rPr>
            </w:pPr>
            <w:r w:rsidRPr="00FB791D">
              <w:rPr>
                <w:b/>
              </w:rPr>
              <w:t>VZ</w:t>
            </w:r>
          </w:p>
        </w:tc>
      </w:tr>
      <w:tr w:rsidR="00E12524" w14:paraId="370FF819" w14:textId="77777777" w:rsidTr="00FB791D">
        <w:trPr>
          <w:trHeight w:val="596"/>
        </w:trPr>
        <w:tc>
          <w:tcPr>
            <w:tcW w:w="1812" w:type="dxa"/>
            <w:vMerge/>
            <w:shd w:val="clear" w:color="auto" w:fill="EDEDED" w:themeFill="accent3" w:themeFillTint="33"/>
          </w:tcPr>
          <w:p w14:paraId="098EF3F8" w14:textId="77777777" w:rsidR="00E12524" w:rsidRDefault="00E12524" w:rsidP="00760937"/>
        </w:tc>
        <w:tc>
          <w:tcPr>
            <w:tcW w:w="1812" w:type="dxa"/>
            <w:vAlign w:val="center"/>
          </w:tcPr>
          <w:p w14:paraId="4C322398" w14:textId="590BFF9F" w:rsidR="00E12524" w:rsidRDefault="00E12524" w:rsidP="00FB791D">
            <w:pPr>
              <w:jc w:val="center"/>
            </w:pPr>
            <w:r>
              <w:t>100 %</w:t>
            </w:r>
          </w:p>
        </w:tc>
        <w:tc>
          <w:tcPr>
            <w:tcW w:w="1812" w:type="dxa"/>
            <w:vAlign w:val="center"/>
          </w:tcPr>
          <w:p w14:paraId="3A8C6865" w14:textId="0F34CD60" w:rsidR="00E12524" w:rsidRDefault="00E12524" w:rsidP="00FB791D">
            <w:pPr>
              <w:jc w:val="center"/>
            </w:pPr>
            <w:r>
              <w:t>85%</w:t>
            </w:r>
          </w:p>
        </w:tc>
        <w:tc>
          <w:tcPr>
            <w:tcW w:w="1813" w:type="dxa"/>
            <w:vAlign w:val="center"/>
          </w:tcPr>
          <w:p w14:paraId="378DACEE" w14:textId="2210838F" w:rsidR="00E12524" w:rsidRDefault="00E12524" w:rsidP="00FB791D">
            <w:pPr>
              <w:jc w:val="center"/>
            </w:pPr>
            <w:r>
              <w:t>7%</w:t>
            </w:r>
          </w:p>
        </w:tc>
        <w:tc>
          <w:tcPr>
            <w:tcW w:w="1813" w:type="dxa"/>
            <w:vAlign w:val="center"/>
          </w:tcPr>
          <w:p w14:paraId="512FEFD1" w14:textId="53E658E2" w:rsidR="00E12524" w:rsidRPr="00FB791D" w:rsidRDefault="00E12524" w:rsidP="00FB791D">
            <w:pPr>
              <w:jc w:val="center"/>
              <w:rPr>
                <w:b/>
              </w:rPr>
            </w:pPr>
            <w:r w:rsidRPr="00FB791D">
              <w:rPr>
                <w:b/>
              </w:rPr>
              <w:t>8%</w:t>
            </w:r>
          </w:p>
        </w:tc>
      </w:tr>
    </w:tbl>
    <w:p w14:paraId="15427CB1" w14:textId="7F0FF0B8" w:rsidR="00BB2788" w:rsidRPr="00FB791D" w:rsidRDefault="00744492" w:rsidP="008840B6">
      <w:pPr>
        <w:pStyle w:val="Nadpis2"/>
        <w:rPr>
          <w:rStyle w:val="Vrazn"/>
          <w:b/>
          <w:bCs w:val="0"/>
        </w:rPr>
      </w:pPr>
      <w:bookmarkStart w:id="17" w:name="_Toc83373172"/>
      <w:bookmarkStart w:id="18" w:name="_Toc216862984"/>
      <w:r w:rsidRPr="00161532">
        <w:rPr>
          <w:rStyle w:val="Vrazn"/>
          <w:b/>
          <w:bCs w:val="0"/>
        </w:rPr>
        <w:t>2.2</w:t>
      </w:r>
      <w:r w:rsidR="00081ED8" w:rsidRPr="00161532">
        <w:rPr>
          <w:rStyle w:val="Vrazn"/>
          <w:b/>
          <w:bCs w:val="0"/>
        </w:rPr>
        <w:t xml:space="preserve"> </w:t>
      </w:r>
      <w:r w:rsidR="00F72AFE" w:rsidRPr="00161532">
        <w:rPr>
          <w:rStyle w:val="Vrazn"/>
          <w:b/>
          <w:bCs w:val="0"/>
        </w:rPr>
        <w:tab/>
      </w:r>
      <w:r w:rsidR="00BB2788" w:rsidRPr="00161532">
        <w:rPr>
          <w:rStyle w:val="Vrazn"/>
          <w:b/>
          <w:bCs w:val="0"/>
        </w:rPr>
        <w:t>Maximálna výška poskytnutých finančných prostriedkov z príspevku</w:t>
      </w:r>
      <w:bookmarkEnd w:id="17"/>
      <w:bookmarkEnd w:id="18"/>
    </w:p>
    <w:p w14:paraId="4E5D7007" w14:textId="77FB2196" w:rsidR="004E4497" w:rsidRDefault="00BB2788" w:rsidP="00FB791D">
      <w:pPr>
        <w:spacing w:after="120"/>
      </w:pPr>
      <w:r w:rsidRPr="00247615">
        <w:rPr>
          <w:b/>
        </w:rPr>
        <w:t>Maximálna výška</w:t>
      </w:r>
      <w:r w:rsidRPr="00247615">
        <w:t xml:space="preserve"> </w:t>
      </w:r>
      <w:r w:rsidRPr="00FB791D">
        <w:t xml:space="preserve">finančných prostriedkov </w:t>
      </w:r>
      <w:r w:rsidR="004E4497">
        <w:t xml:space="preserve">z príspevku </w:t>
      </w:r>
      <w:r w:rsidR="000E3C90">
        <w:t xml:space="preserve">určená </w:t>
      </w:r>
      <w:r w:rsidRPr="00FB791D">
        <w:t xml:space="preserve">pre oprávnených užívateľov je </w:t>
      </w:r>
      <w:r w:rsidR="00EC2F7B" w:rsidRPr="00FB791D">
        <w:t xml:space="preserve">diferencovaná podľa investičnej náročnosti prístrojového vybavenia danej ambulancie. </w:t>
      </w:r>
      <w:r w:rsidR="00A955E3">
        <w:t xml:space="preserve">Zoznam všetkých podporených </w:t>
      </w:r>
      <w:r w:rsidR="00A955E3" w:rsidRPr="00C3007C">
        <w:rPr>
          <w:b/>
        </w:rPr>
        <w:t>odborností ambulancií</w:t>
      </w:r>
      <w:r w:rsidR="00507D2E">
        <w:t xml:space="preserve"> je uv</w:t>
      </w:r>
      <w:r w:rsidR="00250745">
        <w:t>e</w:t>
      </w:r>
      <w:r w:rsidR="00507D2E">
        <w:t>dený v prílohe č. 3</w:t>
      </w:r>
      <w:r w:rsidR="00A955E3">
        <w:t xml:space="preserve"> tejto príručky.  </w:t>
      </w:r>
    </w:p>
    <w:p w14:paraId="223A26C1" w14:textId="7062981E" w:rsidR="005F38DA" w:rsidRDefault="005F38DA" w:rsidP="00FB791D">
      <w:pPr>
        <w:spacing w:after="120"/>
      </w:pPr>
      <w:r>
        <w:t>Užívateľ vo svojej žiadosti o finančné prostriedky z príspevku uvádza</w:t>
      </w:r>
      <w:r w:rsidRPr="00FB791D">
        <w:t xml:space="preserve"> maximálnu výšku o</w:t>
      </w:r>
      <w:r>
        <w:t xml:space="preserve">právnených výdavkov </w:t>
      </w:r>
      <w:r w:rsidR="006518A5">
        <w:t>na základe</w:t>
      </w:r>
      <w:r>
        <w:t xml:space="preserve"> nižšie</w:t>
      </w:r>
      <w:r w:rsidRPr="00FB791D">
        <w:t xml:space="preserve"> uvedených limitov</w:t>
      </w:r>
      <w:r>
        <w:t>.</w:t>
      </w:r>
    </w:p>
    <w:p w14:paraId="117299CF" w14:textId="78EFA8AF" w:rsidR="008840B6" w:rsidRDefault="008840B6" w:rsidP="00FB791D">
      <w:pPr>
        <w:spacing w:after="120"/>
      </w:pPr>
    </w:p>
    <w:p w14:paraId="2BD029C9" w14:textId="77777777" w:rsidR="00F907CC" w:rsidRDefault="00F907CC" w:rsidP="00FB791D">
      <w:pPr>
        <w:spacing w:after="120"/>
      </w:pPr>
    </w:p>
    <w:p w14:paraId="572566C5" w14:textId="18A985DE" w:rsidR="005F38DA" w:rsidRPr="00FB791D" w:rsidRDefault="00296CEE" w:rsidP="00FB791D">
      <w:pPr>
        <w:tabs>
          <w:tab w:val="left" w:pos="3225"/>
        </w:tabs>
        <w:spacing w:after="120"/>
        <w:rPr>
          <w:b/>
          <w:color w:val="2E74B5" w:themeColor="accent1" w:themeShade="BF"/>
        </w:rPr>
      </w:pPr>
      <w:r w:rsidRPr="00FB791D">
        <w:rPr>
          <w:b/>
          <w:color w:val="2E74B5" w:themeColor="accent1" w:themeShade="BF"/>
        </w:rPr>
        <w:t>Maximálne l</w:t>
      </w:r>
      <w:r w:rsidR="00D2009D" w:rsidRPr="00FB791D">
        <w:rPr>
          <w:b/>
          <w:color w:val="2E74B5" w:themeColor="accent1" w:themeShade="BF"/>
        </w:rPr>
        <w:t>imity pre užívateľov</w:t>
      </w:r>
      <w:r w:rsidRPr="00FB791D">
        <w:rPr>
          <w:b/>
          <w:color w:val="2E74B5" w:themeColor="accent1" w:themeShade="BF"/>
        </w:rPr>
        <w:t>:</w:t>
      </w:r>
    </w:p>
    <w:tbl>
      <w:tblPr>
        <w:tblStyle w:val="Mriekatabuky"/>
        <w:tblW w:w="0" w:type="auto"/>
        <w:tblLook w:val="04A0" w:firstRow="1" w:lastRow="0" w:firstColumn="1" w:lastColumn="0" w:noHBand="0" w:noVBand="1"/>
      </w:tblPr>
      <w:tblGrid>
        <w:gridCol w:w="1520"/>
        <w:gridCol w:w="7542"/>
      </w:tblGrid>
      <w:tr w:rsidR="002136B4" w14:paraId="6E5EE5F6" w14:textId="77777777" w:rsidTr="00FB791D">
        <w:tc>
          <w:tcPr>
            <w:tcW w:w="1472" w:type="dxa"/>
            <w:vMerge w:val="restart"/>
            <w:shd w:val="clear" w:color="auto" w:fill="F2F2F2" w:themeFill="background1" w:themeFillShade="F2"/>
            <w:vAlign w:val="center"/>
          </w:tcPr>
          <w:p w14:paraId="46944EDB" w14:textId="75D24396" w:rsidR="002136B4" w:rsidRPr="00B16890" w:rsidRDefault="002136B4" w:rsidP="00FB791D">
            <w:pPr>
              <w:tabs>
                <w:tab w:val="left" w:pos="3225"/>
              </w:tabs>
              <w:contextualSpacing/>
              <w:jc w:val="center"/>
              <w:rPr>
                <w:b/>
              </w:rPr>
            </w:pPr>
            <w:r w:rsidRPr="00FB791D">
              <w:rPr>
                <w:b/>
              </w:rPr>
              <w:t>Poskytovateľ zdravotnej starostlivosti</w:t>
            </w:r>
          </w:p>
        </w:tc>
        <w:tc>
          <w:tcPr>
            <w:tcW w:w="7590" w:type="dxa"/>
          </w:tcPr>
          <w:p w14:paraId="5D8C672C" w14:textId="63350676" w:rsidR="002136B4" w:rsidRPr="00FB791D" w:rsidRDefault="0031671B" w:rsidP="00835257">
            <w:pPr>
              <w:tabs>
                <w:tab w:val="left" w:pos="3225"/>
              </w:tabs>
            </w:pPr>
            <w:r w:rsidRPr="00FB791D">
              <w:rPr>
                <w:b/>
              </w:rPr>
              <w:t>1.</w:t>
            </w:r>
            <w:r>
              <w:t xml:space="preserve"> </w:t>
            </w:r>
            <w:r w:rsidR="002136B4" w:rsidRPr="0031671B">
              <w:t xml:space="preserve">ak </w:t>
            </w:r>
            <w:r w:rsidRPr="0031671B">
              <w:t>má záujem</w:t>
            </w:r>
            <w:r w:rsidR="002136B4" w:rsidRPr="0031671B">
              <w:t xml:space="preserve"> finančne </w:t>
            </w:r>
            <w:r>
              <w:t>podporiť</w:t>
            </w:r>
            <w:r w:rsidR="002136B4" w:rsidRPr="0031671B">
              <w:t xml:space="preserve"> iba jednu </w:t>
            </w:r>
            <w:r w:rsidR="00835257">
              <w:t>-</w:t>
            </w:r>
            <w:r w:rsidR="00835257" w:rsidRPr="0031671B">
              <w:t xml:space="preserve"> </w:t>
            </w:r>
            <w:r w:rsidR="002136B4" w:rsidRPr="0031671B">
              <w:t>ambulanciu</w:t>
            </w:r>
            <w:r w:rsidR="00706A29">
              <w:t>,</w:t>
            </w:r>
            <w:r w:rsidR="002136B4" w:rsidRPr="0031671B">
              <w:t xml:space="preserve"> </w:t>
            </w:r>
            <w:r w:rsidR="002136B4" w:rsidRPr="00FB791D">
              <w:t xml:space="preserve">limit si </w:t>
            </w:r>
            <w:r w:rsidR="00706A29">
              <w:t>vyberá</w:t>
            </w:r>
            <w:r w:rsidR="002136B4" w:rsidRPr="0031671B">
              <w:rPr>
                <w:b/>
              </w:rPr>
              <w:t xml:space="preserve"> od </w:t>
            </w:r>
            <w:r w:rsidR="002136B4" w:rsidRPr="00FB791D">
              <w:rPr>
                <w:b/>
              </w:rPr>
              <w:t xml:space="preserve">30.000,00 Eur </w:t>
            </w:r>
            <w:r w:rsidR="002136B4" w:rsidRPr="0031671B">
              <w:rPr>
                <w:b/>
              </w:rPr>
              <w:t>–</w:t>
            </w:r>
            <w:r w:rsidR="002136B4" w:rsidRPr="00FB791D">
              <w:rPr>
                <w:b/>
              </w:rPr>
              <w:t xml:space="preserve"> </w:t>
            </w:r>
            <w:r w:rsidR="002136B4" w:rsidRPr="0031671B">
              <w:rPr>
                <w:b/>
              </w:rPr>
              <w:t xml:space="preserve">do </w:t>
            </w:r>
            <w:r w:rsidR="002136B4" w:rsidRPr="00FB791D">
              <w:rPr>
                <w:b/>
              </w:rPr>
              <w:t>150.000,00 Eur</w:t>
            </w:r>
            <w:r>
              <w:rPr>
                <w:b/>
              </w:rPr>
              <w:t xml:space="preserve">, </w:t>
            </w:r>
            <w:r w:rsidR="00706A29" w:rsidRPr="00FB791D">
              <w:t xml:space="preserve">v závislosti od </w:t>
            </w:r>
            <w:r w:rsidR="002136B4" w:rsidRPr="00706A29">
              <w:t>rozsah</w:t>
            </w:r>
            <w:r w:rsidR="00706A29" w:rsidRPr="00706A29">
              <w:t>u</w:t>
            </w:r>
            <w:r w:rsidR="002136B4">
              <w:t xml:space="preserve"> limitov (od - do) na </w:t>
            </w:r>
            <w:r w:rsidR="00706A29">
              <w:t>konkrétnu</w:t>
            </w:r>
            <w:r w:rsidR="002136B4">
              <w:t xml:space="preserve"> ambulanciu</w:t>
            </w:r>
            <w:r w:rsidR="00706A29">
              <w:t>, ktorý</w:t>
            </w:r>
            <w:r w:rsidR="002136B4">
              <w:t xml:space="preserve"> je uvedený v prílohe č. 3 tejto príručky</w:t>
            </w:r>
            <w:r w:rsidR="00706A29">
              <w:t>.</w:t>
            </w:r>
          </w:p>
        </w:tc>
      </w:tr>
      <w:tr w:rsidR="002136B4" w14:paraId="5B261F20" w14:textId="77777777" w:rsidTr="00FB791D">
        <w:tc>
          <w:tcPr>
            <w:tcW w:w="1472" w:type="dxa"/>
            <w:vMerge/>
            <w:shd w:val="clear" w:color="auto" w:fill="F2F2F2" w:themeFill="background1" w:themeFillShade="F2"/>
          </w:tcPr>
          <w:p w14:paraId="49A90C8C" w14:textId="592F4B9C" w:rsidR="002136B4" w:rsidRPr="00FB791D" w:rsidRDefault="002136B4" w:rsidP="00415C5F">
            <w:pPr>
              <w:tabs>
                <w:tab w:val="left" w:pos="3225"/>
              </w:tabs>
              <w:contextualSpacing/>
            </w:pPr>
          </w:p>
        </w:tc>
        <w:tc>
          <w:tcPr>
            <w:tcW w:w="7590" w:type="dxa"/>
          </w:tcPr>
          <w:p w14:paraId="12D39C76" w14:textId="4E94F80D" w:rsidR="002136B4" w:rsidRPr="00706A29" w:rsidRDefault="0031671B" w:rsidP="00835257">
            <w:pPr>
              <w:tabs>
                <w:tab w:val="left" w:pos="3225"/>
              </w:tabs>
              <w:contextualSpacing/>
              <w:rPr>
                <w:b/>
              </w:rPr>
            </w:pPr>
            <w:r w:rsidRPr="00FB791D">
              <w:rPr>
                <w:b/>
              </w:rPr>
              <w:t>2.</w:t>
            </w:r>
            <w:r>
              <w:t xml:space="preserve"> </w:t>
            </w:r>
            <w:r w:rsidR="002136B4">
              <w:t xml:space="preserve">ak </w:t>
            </w:r>
            <w:r>
              <w:t>má záujem</w:t>
            </w:r>
            <w:r w:rsidR="002136B4">
              <w:t xml:space="preserve"> finančne podporiť </w:t>
            </w:r>
            <w:r w:rsidR="002136B4" w:rsidRPr="00E33A9B">
              <w:t xml:space="preserve">viac </w:t>
            </w:r>
            <w:r w:rsidR="002136B4">
              <w:t xml:space="preserve">svojich </w:t>
            </w:r>
            <w:r w:rsidR="002136B4" w:rsidRPr="00E33A9B">
              <w:t>ambulancií</w:t>
            </w:r>
            <w:r w:rsidR="00706A29">
              <w:t xml:space="preserve">, limit je stanovený </w:t>
            </w:r>
            <w:r w:rsidR="002136B4">
              <w:rPr>
                <w:b/>
              </w:rPr>
              <w:t xml:space="preserve">maximálne do </w:t>
            </w:r>
            <w:r w:rsidR="002136B4" w:rsidRPr="00FB791D">
              <w:rPr>
                <w:b/>
              </w:rPr>
              <w:t>500.000,00 Eur</w:t>
            </w:r>
            <w:r w:rsidR="00706A29" w:rsidRPr="00FB791D">
              <w:t xml:space="preserve">, </w:t>
            </w:r>
            <w:r w:rsidR="00706A29">
              <w:t>t.j</w:t>
            </w:r>
            <w:r w:rsidR="003E1045">
              <w:t>.</w:t>
            </w:r>
            <w:r w:rsidR="00706A29">
              <w:t xml:space="preserve"> </w:t>
            </w:r>
            <w:r w:rsidR="002136B4">
              <w:t>s</w:t>
            </w:r>
            <w:r w:rsidR="002136B4" w:rsidRPr="00FB791D">
              <w:t xml:space="preserve">účet limitov za </w:t>
            </w:r>
            <w:r w:rsidR="002136B4">
              <w:t xml:space="preserve">všetky </w:t>
            </w:r>
            <w:r w:rsidR="002136B4" w:rsidRPr="00FB791D">
              <w:t>ambulancie</w:t>
            </w:r>
            <w:r w:rsidR="00706A29">
              <w:t>, ktoré budú uvedené v žiadosti.</w:t>
            </w:r>
          </w:p>
        </w:tc>
      </w:tr>
      <w:tr w:rsidR="002136B4" w14:paraId="5DE7DF32" w14:textId="77777777" w:rsidTr="00FB791D">
        <w:tc>
          <w:tcPr>
            <w:tcW w:w="1472" w:type="dxa"/>
            <w:vMerge/>
            <w:shd w:val="clear" w:color="auto" w:fill="F2F2F2" w:themeFill="background1" w:themeFillShade="F2"/>
          </w:tcPr>
          <w:p w14:paraId="6084FAAC" w14:textId="18D4439C" w:rsidR="002136B4" w:rsidRPr="00FB791D" w:rsidRDefault="002136B4" w:rsidP="00415C5F">
            <w:pPr>
              <w:tabs>
                <w:tab w:val="left" w:pos="3225"/>
              </w:tabs>
              <w:contextualSpacing/>
            </w:pPr>
          </w:p>
        </w:tc>
        <w:tc>
          <w:tcPr>
            <w:tcW w:w="7590" w:type="dxa"/>
          </w:tcPr>
          <w:p w14:paraId="2E6E70BD" w14:textId="047ACF7D" w:rsidR="002136B4" w:rsidRPr="00FB791D" w:rsidRDefault="00E3470C" w:rsidP="00FB791D">
            <w:pPr>
              <w:tabs>
                <w:tab w:val="left" w:pos="3225"/>
              </w:tabs>
              <w:spacing w:line="259" w:lineRule="auto"/>
              <w:rPr>
                <w:rFonts w:ascii="Arial Narrow" w:hAnsi="Arial Narrow"/>
                <w:szCs w:val="24"/>
              </w:rPr>
            </w:pPr>
            <w:r>
              <w:rPr>
                <w:b/>
              </w:rPr>
              <w:t xml:space="preserve">3. </w:t>
            </w:r>
            <w:r w:rsidR="002136B4">
              <w:rPr>
                <w:rFonts w:eastAsiaTheme="minorEastAsia"/>
              </w:rPr>
              <w:t xml:space="preserve">ak užívateľ </w:t>
            </w:r>
            <w:r w:rsidR="002136B4" w:rsidRPr="00296CEE">
              <w:t xml:space="preserve">už čerpal minimálnu pomoc, v takom prípade je strop pomoci vo výške </w:t>
            </w:r>
            <w:r w:rsidR="002136B4" w:rsidRPr="00FB791D">
              <w:rPr>
                <w:b/>
              </w:rPr>
              <w:t>750</w:t>
            </w:r>
            <w:r>
              <w:rPr>
                <w:rFonts w:eastAsiaTheme="minorEastAsia"/>
                <w:b/>
              </w:rPr>
              <w:t>.</w:t>
            </w:r>
            <w:r>
              <w:rPr>
                <w:b/>
              </w:rPr>
              <w:t>000</w:t>
            </w:r>
            <w:r>
              <w:rPr>
                <w:rFonts w:eastAsiaTheme="minorEastAsia"/>
                <w:b/>
              </w:rPr>
              <w:t>,00</w:t>
            </w:r>
            <w:r>
              <w:rPr>
                <w:b/>
              </w:rPr>
              <w:t xml:space="preserve"> </w:t>
            </w:r>
            <w:r>
              <w:rPr>
                <w:rFonts w:eastAsiaTheme="minorEastAsia"/>
                <w:b/>
              </w:rPr>
              <w:t>E</w:t>
            </w:r>
            <w:r w:rsidR="002136B4" w:rsidRPr="00FB791D">
              <w:rPr>
                <w:b/>
              </w:rPr>
              <w:t>ur</w:t>
            </w:r>
            <w:r w:rsidR="002136B4" w:rsidRPr="00296CEE">
              <w:t xml:space="preserve"> v priebehu </w:t>
            </w:r>
            <w:r w:rsidR="002136B4" w:rsidRPr="00FE00EB">
              <w:rPr>
                <w:b/>
                <w:bCs/>
              </w:rPr>
              <w:t>obdobia troch rokov</w:t>
            </w:r>
            <w:r w:rsidR="002136B4" w:rsidRPr="00296CEE">
              <w:t xml:space="preserve"> predchádzajúcich dňu poskytnutia minimálnej pomoci spolu s minimálnou pomocou navrhovanou podľa schémy de minimis SVHZ 1/2025</w:t>
            </w:r>
            <w:r>
              <w:rPr>
                <w:rFonts w:eastAsiaTheme="minorEastAsia"/>
              </w:rPr>
              <w:t>.</w:t>
            </w:r>
          </w:p>
        </w:tc>
      </w:tr>
    </w:tbl>
    <w:p w14:paraId="3CCE89A3" w14:textId="5F91E76A" w:rsidR="007770CE" w:rsidRDefault="007770CE" w:rsidP="008840B6">
      <w:pPr>
        <w:tabs>
          <w:tab w:val="left" w:pos="3225"/>
        </w:tabs>
        <w:spacing w:after="0"/>
        <w:rPr>
          <w:b/>
        </w:rPr>
      </w:pPr>
    </w:p>
    <w:p w14:paraId="0F0DCB8D" w14:textId="356DBC94" w:rsidR="006A4F62" w:rsidRPr="00F855A6" w:rsidRDefault="00A173A6" w:rsidP="008840B6">
      <w:pPr>
        <w:pStyle w:val="Nadpis2"/>
        <w:rPr>
          <w:rStyle w:val="Vrazn"/>
          <w:rFonts w:eastAsiaTheme="minorEastAsia" w:cstheme="minorBidi"/>
          <w:b/>
          <w:bCs w:val="0"/>
          <w:sz w:val="24"/>
          <w:szCs w:val="22"/>
        </w:rPr>
      </w:pPr>
      <w:bookmarkStart w:id="19" w:name="_Toc216862985"/>
      <w:bookmarkStart w:id="20" w:name="_Toc83373168"/>
      <w:r w:rsidRPr="00FB791D">
        <w:rPr>
          <w:rStyle w:val="Vrazn"/>
          <w:b/>
          <w:bCs w:val="0"/>
        </w:rPr>
        <w:t>2</w:t>
      </w:r>
      <w:r w:rsidR="00081ED8" w:rsidRPr="00FB791D">
        <w:rPr>
          <w:rStyle w:val="Vrazn"/>
          <w:b/>
          <w:bCs w:val="0"/>
        </w:rPr>
        <w:t>.</w:t>
      </w:r>
      <w:r w:rsidR="00AE2BF6" w:rsidRPr="00FB791D">
        <w:rPr>
          <w:rStyle w:val="Vrazn"/>
          <w:b/>
          <w:bCs w:val="0"/>
        </w:rPr>
        <w:t>3</w:t>
      </w:r>
      <w:r w:rsidR="00044128" w:rsidRPr="00FB791D">
        <w:rPr>
          <w:rStyle w:val="Vrazn"/>
          <w:b/>
          <w:bCs w:val="0"/>
        </w:rPr>
        <w:t xml:space="preserve"> </w:t>
      </w:r>
      <w:r w:rsidR="00F72AFE" w:rsidRPr="00FB791D">
        <w:rPr>
          <w:rStyle w:val="Vrazn"/>
          <w:b/>
          <w:bCs w:val="0"/>
        </w:rPr>
        <w:tab/>
      </w:r>
      <w:r w:rsidR="00044128" w:rsidRPr="00FB791D">
        <w:rPr>
          <w:rStyle w:val="Vrazn"/>
          <w:b/>
          <w:bCs w:val="0"/>
        </w:rPr>
        <w:t>Oprávnený</w:t>
      </w:r>
      <w:r w:rsidR="006A4F62" w:rsidRPr="00FB791D">
        <w:rPr>
          <w:rStyle w:val="Vrazn"/>
          <w:b/>
          <w:bCs w:val="0"/>
        </w:rPr>
        <w:t xml:space="preserve"> užívate</w:t>
      </w:r>
      <w:r w:rsidR="00044128" w:rsidRPr="00FB791D">
        <w:rPr>
          <w:rStyle w:val="Vrazn"/>
          <w:b/>
          <w:bCs w:val="0"/>
        </w:rPr>
        <w:t>ľ</w:t>
      </w:r>
      <w:bookmarkEnd w:id="19"/>
      <w:r w:rsidR="006A4F62" w:rsidRPr="00F855A6">
        <w:rPr>
          <w:rStyle w:val="Vrazn"/>
          <w:b/>
          <w:bCs w:val="0"/>
        </w:rPr>
        <w:t xml:space="preserve"> </w:t>
      </w:r>
      <w:bookmarkEnd w:id="20"/>
    </w:p>
    <w:p w14:paraId="0E003685" w14:textId="41097EB9" w:rsidR="00DC3C9B" w:rsidRDefault="00DF62FD" w:rsidP="00FB791D">
      <w:pPr>
        <w:spacing w:after="120"/>
        <w:rPr>
          <w:rFonts w:ascii="Calibri" w:hAnsi="Calibri"/>
          <w:szCs w:val="24"/>
        </w:rPr>
      </w:pPr>
      <w:r w:rsidRPr="00E40565">
        <w:rPr>
          <w:b/>
          <w:szCs w:val="24"/>
        </w:rPr>
        <w:t>Oprávnený</w:t>
      </w:r>
      <w:r w:rsidR="009006FE">
        <w:rPr>
          <w:b/>
          <w:szCs w:val="24"/>
        </w:rPr>
        <w:t>mi</w:t>
      </w:r>
      <w:r w:rsidRPr="00E40565">
        <w:rPr>
          <w:b/>
          <w:szCs w:val="24"/>
        </w:rPr>
        <w:t xml:space="preserve"> užívateľ</w:t>
      </w:r>
      <w:r w:rsidR="009006FE">
        <w:rPr>
          <w:b/>
          <w:szCs w:val="24"/>
        </w:rPr>
        <w:t xml:space="preserve">mi </w:t>
      </w:r>
      <w:r w:rsidR="009006FE" w:rsidRPr="00FB791D">
        <w:rPr>
          <w:szCs w:val="24"/>
        </w:rPr>
        <w:t xml:space="preserve">sú </w:t>
      </w:r>
      <w:r w:rsidR="00DF669B" w:rsidRPr="009006FE">
        <w:rPr>
          <w:szCs w:val="24"/>
        </w:rPr>
        <w:t>poskytovate</w:t>
      </w:r>
      <w:r w:rsidR="009006FE" w:rsidRPr="009006FE">
        <w:rPr>
          <w:szCs w:val="24"/>
        </w:rPr>
        <w:t>lia</w:t>
      </w:r>
      <w:r w:rsidR="00DF669B" w:rsidRPr="00E40565">
        <w:rPr>
          <w:szCs w:val="24"/>
        </w:rPr>
        <w:t xml:space="preserve"> zdravotnej starostlivosti vo verejne dostupných </w:t>
      </w:r>
      <w:r w:rsidR="00DF669B" w:rsidRPr="00FB791D">
        <w:rPr>
          <w:rFonts w:ascii="Calibri" w:hAnsi="Calibri"/>
          <w:szCs w:val="24"/>
        </w:rPr>
        <w:t>zariadeniach ambulantnej zdravotnej starostlivosti</w:t>
      </w:r>
      <w:r w:rsidR="00FD1F50" w:rsidRPr="00FB791D">
        <w:rPr>
          <w:rFonts w:ascii="Calibri" w:hAnsi="Calibri"/>
          <w:szCs w:val="24"/>
        </w:rPr>
        <w:t xml:space="preserve">, </w:t>
      </w:r>
      <w:ins w:id="21" w:author="Bagiová Tatiana" w:date="2026-01-30T12:55:00Z" w16du:dateUtc="2026-01-30T11:55:00Z">
        <w:r w:rsidR="00FE47FD">
          <w:rPr>
            <w:rFonts w:ascii="Calibri" w:hAnsi="Calibri"/>
            <w:szCs w:val="24"/>
          </w:rPr>
          <w:t xml:space="preserve">podľa zoznamu oprávnených odborností </w:t>
        </w:r>
        <w:proofErr w:type="spellStart"/>
        <w:r w:rsidR="00FE47FD">
          <w:rPr>
            <w:rFonts w:ascii="Calibri" w:hAnsi="Calibri"/>
            <w:szCs w:val="24"/>
          </w:rPr>
          <w:t>uvdených</w:t>
        </w:r>
        <w:proofErr w:type="spellEnd"/>
        <w:r w:rsidR="00FE47FD">
          <w:rPr>
            <w:rFonts w:ascii="Calibri" w:hAnsi="Calibri"/>
            <w:szCs w:val="24"/>
          </w:rPr>
          <w:t xml:space="preserve"> v prílohe č. 3 tejto príručky </w:t>
        </w:r>
      </w:ins>
      <w:del w:id="22" w:author="Bagiová Tatiana" w:date="2026-01-30T12:55:00Z" w16du:dateUtc="2026-01-30T11:55:00Z">
        <w:r w:rsidR="009006FE" w:rsidDel="00FE47FD">
          <w:rPr>
            <w:rFonts w:ascii="Calibri" w:hAnsi="Calibri"/>
            <w:szCs w:val="24"/>
          </w:rPr>
          <w:delText xml:space="preserve">konkrétne </w:delText>
        </w:r>
        <w:r w:rsidR="009006FE" w:rsidRPr="00FB791D" w:rsidDel="00FE47FD">
          <w:rPr>
            <w:rFonts w:ascii="Calibri" w:hAnsi="Calibri"/>
            <w:b/>
            <w:szCs w:val="24"/>
          </w:rPr>
          <w:delText>všeobecná ambulancia</w:delText>
        </w:r>
        <w:r w:rsidR="009006FE" w:rsidDel="00FE47FD">
          <w:rPr>
            <w:rFonts w:ascii="Calibri" w:hAnsi="Calibri"/>
            <w:szCs w:val="24"/>
          </w:rPr>
          <w:delText xml:space="preserve">, </w:delText>
        </w:r>
        <w:r w:rsidR="009006FE" w:rsidRPr="00FB791D" w:rsidDel="00FE47FD">
          <w:rPr>
            <w:rFonts w:ascii="Calibri" w:hAnsi="Calibri"/>
            <w:b/>
            <w:szCs w:val="24"/>
          </w:rPr>
          <w:delText>primárna gynekologicko-pôrodnícka ambulancia</w:delText>
        </w:r>
        <w:r w:rsidR="009006FE" w:rsidDel="00FE47FD">
          <w:rPr>
            <w:rFonts w:ascii="Calibri" w:hAnsi="Calibri"/>
            <w:szCs w:val="24"/>
          </w:rPr>
          <w:delText xml:space="preserve"> a </w:delText>
        </w:r>
        <w:r w:rsidR="009006FE" w:rsidRPr="00FB791D" w:rsidDel="00FE47FD">
          <w:rPr>
            <w:rFonts w:ascii="Calibri" w:hAnsi="Calibri"/>
            <w:b/>
            <w:szCs w:val="24"/>
          </w:rPr>
          <w:delText>špecializovaná ambulancia</w:delText>
        </w:r>
        <w:r w:rsidR="000E3C90" w:rsidDel="00FE47FD">
          <w:rPr>
            <w:rFonts w:ascii="Calibri" w:hAnsi="Calibri"/>
            <w:szCs w:val="24"/>
          </w:rPr>
          <w:delText xml:space="preserve"> </w:delText>
        </w:r>
      </w:del>
      <w:r w:rsidR="000E3C90">
        <w:rPr>
          <w:rFonts w:ascii="Calibri" w:hAnsi="Calibri"/>
          <w:szCs w:val="24"/>
        </w:rPr>
        <w:t>a to:</w:t>
      </w:r>
    </w:p>
    <w:p w14:paraId="25648A8A" w14:textId="00B078CA" w:rsidR="009006FE" w:rsidRPr="00BA77AE" w:rsidRDefault="009006FE" w:rsidP="00FB791D">
      <w:pPr>
        <w:pStyle w:val="Odsekzoznamu"/>
        <w:numPr>
          <w:ilvl w:val="0"/>
          <w:numId w:val="46"/>
        </w:numPr>
        <w:spacing w:after="120"/>
        <w:rPr>
          <w:rFonts w:ascii="Calibri" w:hAnsi="Calibri"/>
          <w:szCs w:val="24"/>
        </w:rPr>
      </w:pPr>
      <w:r w:rsidRPr="00DA4A3C">
        <w:rPr>
          <w:rFonts w:ascii="Calibri" w:hAnsi="Calibri"/>
          <w:szCs w:val="24"/>
        </w:rPr>
        <w:t>v</w:t>
      </w:r>
      <w:r w:rsidR="00BB5884" w:rsidRPr="00FB791D">
        <w:rPr>
          <w:rFonts w:ascii="Calibri" w:hAnsi="Calibri"/>
          <w:szCs w:val="24"/>
        </w:rPr>
        <w:t>šeobec</w:t>
      </w:r>
      <w:r w:rsidRPr="00DA4A3C">
        <w:rPr>
          <w:rFonts w:ascii="Calibri" w:hAnsi="Calibri"/>
          <w:szCs w:val="24"/>
        </w:rPr>
        <w:t xml:space="preserve">né a špecializované </w:t>
      </w:r>
      <w:r w:rsidRPr="00BA77AE">
        <w:rPr>
          <w:rFonts w:ascii="Calibri" w:hAnsi="Calibri"/>
          <w:szCs w:val="24"/>
        </w:rPr>
        <w:t>ambulancie podľa § 7 ods. 3 písm. a) bod 1</w:t>
      </w:r>
      <w:r w:rsidR="00A4500D">
        <w:rPr>
          <w:rFonts w:ascii="Calibri" w:hAnsi="Calibri"/>
          <w:szCs w:val="24"/>
        </w:rPr>
        <w:t>,</w:t>
      </w:r>
      <w:r w:rsidRPr="00BA77AE">
        <w:rPr>
          <w:rFonts w:ascii="Calibri" w:hAnsi="Calibri"/>
          <w:szCs w:val="24"/>
        </w:rPr>
        <w:t xml:space="preserve"> 2 </w:t>
      </w:r>
      <w:r w:rsidR="00A4500D">
        <w:rPr>
          <w:rFonts w:ascii="Calibri" w:hAnsi="Calibri"/>
          <w:szCs w:val="24"/>
        </w:rPr>
        <w:t xml:space="preserve">a 3 </w:t>
      </w:r>
      <w:r w:rsidRPr="00BA77AE">
        <w:rPr>
          <w:rFonts w:ascii="Calibri" w:hAnsi="Calibri"/>
          <w:szCs w:val="24"/>
        </w:rPr>
        <w:t>zákona o poskytovateľoch zdravotnej starostlivosti</w:t>
      </w:r>
      <w:r w:rsidR="004A6B44" w:rsidRPr="00FB791D">
        <w:rPr>
          <w:rStyle w:val="Odkaznapoznmkupodiarou"/>
          <w:rFonts w:ascii="Calibri" w:hAnsi="Calibri"/>
          <w:szCs w:val="24"/>
        </w:rPr>
        <w:footnoteReference w:id="4"/>
      </w:r>
      <w:r w:rsidRPr="00DA4A3C">
        <w:rPr>
          <w:rFonts w:ascii="Calibri" w:hAnsi="Calibri"/>
          <w:szCs w:val="24"/>
        </w:rPr>
        <w:t>;</w:t>
      </w:r>
    </w:p>
    <w:p w14:paraId="5CA4D56E" w14:textId="6DC1DEF2" w:rsidR="009006FE" w:rsidRPr="00FB791D" w:rsidRDefault="009006FE" w:rsidP="00FB791D">
      <w:pPr>
        <w:pStyle w:val="Odsekzoznamu"/>
        <w:numPr>
          <w:ilvl w:val="0"/>
          <w:numId w:val="46"/>
        </w:numPr>
        <w:spacing w:after="120"/>
        <w:rPr>
          <w:rFonts w:ascii="Calibri" w:hAnsi="Calibri"/>
          <w:szCs w:val="24"/>
        </w:rPr>
      </w:pPr>
      <w:r w:rsidRPr="0016536E">
        <w:rPr>
          <w:rFonts w:ascii="Calibri" w:hAnsi="Calibri"/>
          <w:szCs w:val="24"/>
        </w:rPr>
        <w:t xml:space="preserve">všeobecné a špecializované nemocnice podľa § 7 ods. 4 písm. </w:t>
      </w:r>
      <w:r w:rsidR="00A4500D">
        <w:rPr>
          <w:rFonts w:ascii="Calibri" w:hAnsi="Calibri"/>
          <w:szCs w:val="24"/>
        </w:rPr>
        <w:t>a</w:t>
      </w:r>
      <w:r w:rsidRPr="0016536E">
        <w:rPr>
          <w:rFonts w:ascii="Calibri" w:hAnsi="Calibri"/>
          <w:szCs w:val="24"/>
        </w:rPr>
        <w:t>) bod 1 a 2 zákona o poskytovateľoch zdravotnej starostlivosti, časť ambulantná zdravotná star</w:t>
      </w:r>
      <w:r w:rsidRPr="00DF10C9">
        <w:rPr>
          <w:rFonts w:ascii="Calibri" w:hAnsi="Calibri"/>
          <w:szCs w:val="24"/>
        </w:rPr>
        <w:t>ostlivosť, ak posk</w:t>
      </w:r>
      <w:r w:rsidR="000E3C90" w:rsidRPr="004B73B7">
        <w:rPr>
          <w:rFonts w:ascii="Calibri" w:hAnsi="Calibri"/>
          <w:szCs w:val="24"/>
        </w:rPr>
        <w:t>ytujú ambulantnú zdravotnú staro</w:t>
      </w:r>
      <w:r w:rsidRPr="004B73B7">
        <w:rPr>
          <w:rFonts w:ascii="Calibri" w:hAnsi="Calibri"/>
          <w:szCs w:val="24"/>
        </w:rPr>
        <w:t>stlivosť podľa § 8 zákona o zdravotnej starostlivosti vo verejne dostupných ambulanciách</w:t>
      </w:r>
      <w:r w:rsidR="004A6B44" w:rsidRPr="00FB791D">
        <w:rPr>
          <w:rStyle w:val="Odkaznapoznmkupodiarou"/>
          <w:rFonts w:ascii="Calibri" w:hAnsi="Calibri"/>
          <w:szCs w:val="24"/>
        </w:rPr>
        <w:footnoteReference w:id="5"/>
      </w:r>
      <w:r w:rsidRPr="00FB791D">
        <w:rPr>
          <w:rFonts w:ascii="Calibri" w:hAnsi="Calibri"/>
          <w:szCs w:val="24"/>
        </w:rPr>
        <w:t>.</w:t>
      </w:r>
    </w:p>
    <w:p w14:paraId="61BF155F" w14:textId="43F06FB0" w:rsidR="009006FE" w:rsidRPr="00FB791D" w:rsidRDefault="001D1F08" w:rsidP="00FB791D">
      <w:pPr>
        <w:spacing w:after="120"/>
        <w:rPr>
          <w:rFonts w:ascii="Calibri" w:hAnsi="Calibri"/>
          <w:b/>
          <w:szCs w:val="24"/>
        </w:rPr>
      </w:pPr>
      <w:r w:rsidRPr="00FB791D">
        <w:rPr>
          <w:rFonts w:ascii="Calibri" w:hAnsi="Calibri"/>
          <w:b/>
          <w:szCs w:val="24"/>
        </w:rPr>
        <w:t>Oprávnený užívateľ musí:</w:t>
      </w:r>
    </w:p>
    <w:p w14:paraId="5E03B37F" w14:textId="7A5C2279" w:rsidR="00520EC0" w:rsidRDefault="00520EC0" w:rsidP="00FB791D">
      <w:pPr>
        <w:pStyle w:val="Odsekzoznamu"/>
        <w:numPr>
          <w:ilvl w:val="0"/>
          <w:numId w:val="46"/>
        </w:numPr>
        <w:rPr>
          <w:rFonts w:ascii="Calibri" w:hAnsi="Calibri"/>
          <w:szCs w:val="24"/>
        </w:rPr>
      </w:pPr>
      <w:r>
        <w:rPr>
          <w:rFonts w:ascii="Calibri" w:hAnsi="Calibri"/>
          <w:szCs w:val="24"/>
        </w:rPr>
        <w:t>splniť základné a regionálne kritéri</w:t>
      </w:r>
      <w:r w:rsidR="000B142C">
        <w:rPr>
          <w:rFonts w:ascii="Calibri" w:hAnsi="Calibri"/>
          <w:szCs w:val="24"/>
        </w:rPr>
        <w:t>á</w:t>
      </w:r>
      <w:r>
        <w:rPr>
          <w:rFonts w:ascii="Calibri" w:hAnsi="Calibri"/>
          <w:szCs w:val="24"/>
        </w:rPr>
        <w:t xml:space="preserve"> pre výber projektu;</w:t>
      </w:r>
    </w:p>
    <w:p w14:paraId="5EF03565" w14:textId="49427B3C" w:rsidR="009C2383" w:rsidRDefault="00520EC0" w:rsidP="00FB791D">
      <w:pPr>
        <w:pStyle w:val="Odsekzoznamu"/>
        <w:numPr>
          <w:ilvl w:val="0"/>
          <w:numId w:val="46"/>
        </w:numPr>
        <w:rPr>
          <w:rFonts w:ascii="Calibri" w:hAnsi="Calibri"/>
          <w:szCs w:val="24"/>
        </w:rPr>
      </w:pPr>
      <w:r w:rsidRPr="00FB791D">
        <w:rPr>
          <w:rFonts w:ascii="Calibri" w:hAnsi="Calibri"/>
          <w:szCs w:val="24"/>
        </w:rPr>
        <w:t>splniť podmienky poskytnutia finančných prostriedkov z</w:t>
      </w:r>
      <w:r>
        <w:rPr>
          <w:rFonts w:ascii="Calibri" w:hAnsi="Calibri"/>
          <w:szCs w:val="24"/>
        </w:rPr>
        <w:t> </w:t>
      </w:r>
      <w:r w:rsidRPr="00FB791D">
        <w:rPr>
          <w:rFonts w:ascii="Calibri" w:hAnsi="Calibri"/>
          <w:szCs w:val="24"/>
        </w:rPr>
        <w:t>príspevku,</w:t>
      </w:r>
      <w:r>
        <w:rPr>
          <w:rFonts w:ascii="Calibri" w:hAnsi="Calibri"/>
          <w:szCs w:val="24"/>
        </w:rPr>
        <w:t xml:space="preserve"> uvedené vo vyzvaní;</w:t>
      </w:r>
    </w:p>
    <w:p w14:paraId="406D3624" w14:textId="36F4A3F3" w:rsidR="00C92C8B" w:rsidRDefault="003A6CF9" w:rsidP="006E3004">
      <w:pPr>
        <w:pStyle w:val="Odsekzoznamu"/>
        <w:numPr>
          <w:ilvl w:val="0"/>
          <w:numId w:val="46"/>
        </w:numPr>
        <w:rPr>
          <w:ins w:id="23" w:author="Bagiová Tatiana" w:date="2026-01-30T10:57:00Z" w16du:dateUtc="2026-01-30T09:57:00Z"/>
          <w:rFonts w:ascii="Calibri" w:hAnsi="Calibri"/>
          <w:szCs w:val="24"/>
        </w:rPr>
      </w:pPr>
      <w:r w:rsidRPr="00641B34">
        <w:rPr>
          <w:rFonts w:ascii="Calibri" w:hAnsi="Calibri"/>
          <w:szCs w:val="24"/>
        </w:rPr>
        <w:t>mať vydané právoplatné povolenie na prevádzku ambulancie v zozname oprávnených odborností</w:t>
      </w:r>
      <w:r>
        <w:rPr>
          <w:rFonts w:ascii="Calibri" w:hAnsi="Calibri"/>
          <w:szCs w:val="24"/>
        </w:rPr>
        <w:t xml:space="preserve"> (príloha č.3 tejto príručky)</w:t>
      </w:r>
      <w:r w:rsidRPr="00641B34">
        <w:rPr>
          <w:rFonts w:ascii="Calibri" w:hAnsi="Calibri"/>
          <w:szCs w:val="24"/>
        </w:rPr>
        <w:t>;</w:t>
      </w:r>
    </w:p>
    <w:p w14:paraId="541A0189" w14:textId="1D2FA8CD" w:rsidR="006E3004" w:rsidRPr="00631A5E" w:rsidRDefault="00191B20" w:rsidP="006E3004">
      <w:pPr>
        <w:pStyle w:val="Odsekzoznamu"/>
        <w:numPr>
          <w:ilvl w:val="0"/>
          <w:numId w:val="46"/>
        </w:numPr>
        <w:rPr>
          <w:rFonts w:ascii="Calibri" w:hAnsi="Calibri"/>
          <w:szCs w:val="24"/>
        </w:rPr>
      </w:pPr>
      <w:ins w:id="24" w:author="Bagiová Tatiana" w:date="2026-01-30T10:57:00Z" w16du:dateUtc="2026-01-30T09:57:00Z">
        <w:r>
          <w:rPr>
            <w:rFonts w:ascii="Calibri" w:hAnsi="Calibri"/>
            <w:szCs w:val="24"/>
          </w:rPr>
          <w:t xml:space="preserve">nedisponuje </w:t>
        </w:r>
      </w:ins>
      <w:ins w:id="25" w:author="Bagiová Tatiana" w:date="2026-01-30T10:59:00Z" w16du:dateUtc="2026-01-30T09:59:00Z">
        <w:r w:rsidR="00F40A4A">
          <w:rPr>
            <w:rFonts w:ascii="Calibri" w:hAnsi="Calibri"/>
            <w:szCs w:val="24"/>
          </w:rPr>
          <w:t xml:space="preserve">identickými </w:t>
        </w:r>
      </w:ins>
      <w:ins w:id="26" w:author="Bagiová Tatiana" w:date="2026-01-30T10:57:00Z" w16du:dateUtc="2026-01-30T09:57:00Z">
        <w:r>
          <w:rPr>
            <w:rFonts w:ascii="Calibri" w:hAnsi="Calibri"/>
            <w:szCs w:val="24"/>
          </w:rPr>
          <w:t>príst</w:t>
        </w:r>
      </w:ins>
      <w:ins w:id="27" w:author="Bagiová Tatiana" w:date="2026-01-30T10:58:00Z" w16du:dateUtc="2026-01-30T09:58:00Z">
        <w:r>
          <w:rPr>
            <w:rFonts w:ascii="Calibri" w:hAnsi="Calibri"/>
            <w:szCs w:val="24"/>
          </w:rPr>
          <w:t xml:space="preserve">rojmi </w:t>
        </w:r>
      </w:ins>
      <w:ins w:id="28" w:author="Bagiová Tatiana" w:date="2026-01-30T10:59:00Z" w16du:dateUtc="2026-01-30T09:59:00Z">
        <w:r w:rsidR="004E36D3">
          <w:rPr>
            <w:rFonts w:ascii="Calibri" w:hAnsi="Calibri"/>
            <w:szCs w:val="24"/>
          </w:rPr>
          <w:t xml:space="preserve">uvedenými </w:t>
        </w:r>
      </w:ins>
      <w:ins w:id="29" w:author="Bagiová Tatiana" w:date="2026-01-30T10:58:00Z" w16du:dateUtc="2026-01-30T09:58:00Z">
        <w:r>
          <w:rPr>
            <w:rFonts w:ascii="Calibri" w:hAnsi="Calibri"/>
            <w:szCs w:val="24"/>
          </w:rPr>
          <w:t>v príloh</w:t>
        </w:r>
      </w:ins>
      <w:ins w:id="30" w:author="Bagiová Tatiana" w:date="2026-01-30T10:59:00Z" w16du:dateUtc="2026-01-30T09:59:00Z">
        <w:r w:rsidR="004E36D3">
          <w:rPr>
            <w:rFonts w:ascii="Calibri" w:hAnsi="Calibri"/>
            <w:szCs w:val="24"/>
          </w:rPr>
          <w:t>e</w:t>
        </w:r>
      </w:ins>
      <w:ins w:id="31" w:author="Bagiová Tatiana" w:date="2026-01-30T10:58:00Z" w16du:dateUtc="2026-01-30T09:58:00Z">
        <w:r>
          <w:rPr>
            <w:rFonts w:ascii="Calibri" w:hAnsi="Calibri"/>
            <w:szCs w:val="24"/>
          </w:rPr>
          <w:t xml:space="preserve"> č. 3 </w:t>
        </w:r>
        <w:proofErr w:type="spellStart"/>
        <w:r w:rsidR="00B37A34">
          <w:rPr>
            <w:rFonts w:ascii="Calibri" w:hAnsi="Calibri"/>
            <w:szCs w:val="24"/>
          </w:rPr>
          <w:t>zakupenými</w:t>
        </w:r>
        <w:proofErr w:type="spellEnd"/>
        <w:r w:rsidR="00B37A34">
          <w:rPr>
            <w:rFonts w:ascii="Calibri" w:hAnsi="Calibri"/>
            <w:szCs w:val="24"/>
          </w:rPr>
          <w:t xml:space="preserve"> z iných verejných zdrojov</w:t>
        </w:r>
      </w:ins>
      <w:ins w:id="32" w:author="Bagiová Tatiana" w:date="2026-01-30T11:00:00Z" w16du:dateUtc="2026-01-30T10:00:00Z">
        <w:r w:rsidR="00251EAC">
          <w:rPr>
            <w:rFonts w:ascii="Calibri" w:hAnsi="Calibri"/>
            <w:szCs w:val="24"/>
          </w:rPr>
          <w:t xml:space="preserve"> (viď bod 2.4 tejto príručky);</w:t>
        </w:r>
      </w:ins>
    </w:p>
    <w:p w14:paraId="3878C7FA" w14:textId="4B5CB541" w:rsidR="00065FD0" w:rsidRDefault="00065FD0" w:rsidP="00FB791D">
      <w:pPr>
        <w:pStyle w:val="Odsekzoznamu"/>
        <w:numPr>
          <w:ilvl w:val="0"/>
          <w:numId w:val="46"/>
        </w:numPr>
        <w:rPr>
          <w:rFonts w:ascii="Calibri" w:hAnsi="Calibri"/>
          <w:szCs w:val="24"/>
        </w:rPr>
      </w:pPr>
      <w:r>
        <w:rPr>
          <w:rFonts w:ascii="Calibri" w:hAnsi="Calibri"/>
          <w:szCs w:val="24"/>
        </w:rPr>
        <w:t>prevádzkovať všeobecnú alebo špecializovanú ambulanciu</w:t>
      </w:r>
      <w:r w:rsidR="00903A11">
        <w:rPr>
          <w:rFonts w:ascii="Calibri" w:hAnsi="Calibri"/>
          <w:szCs w:val="24"/>
        </w:rPr>
        <w:t>:</w:t>
      </w:r>
    </w:p>
    <w:p w14:paraId="64437325" w14:textId="77777777" w:rsidR="00903A11" w:rsidRPr="00FB791D" w:rsidRDefault="00903A11" w:rsidP="00FB791D">
      <w:pPr>
        <w:pStyle w:val="Odsekzoznamu"/>
        <w:rPr>
          <w:rFonts w:ascii="Calibri" w:hAnsi="Calibri" w:cs="Calibri"/>
          <w:b/>
          <w:szCs w:val="24"/>
        </w:rPr>
      </w:pPr>
      <w:r w:rsidRPr="00FB791D">
        <w:rPr>
          <w:rFonts w:ascii="Calibri" w:hAnsi="Calibri" w:cs="Calibri"/>
          <w:b/>
          <w:szCs w:val="24"/>
        </w:rPr>
        <w:t xml:space="preserve">a) najmenej 5 rokov </w:t>
      </w:r>
      <w:r w:rsidRPr="00FB791D">
        <w:rPr>
          <w:rFonts w:ascii="Calibri" w:hAnsi="Calibri" w:cs="Calibri"/>
          <w:szCs w:val="24"/>
        </w:rPr>
        <w:t>ku dňu podania žiadosti alebo</w:t>
      </w:r>
      <w:r w:rsidRPr="00FB791D">
        <w:rPr>
          <w:rFonts w:ascii="Calibri" w:hAnsi="Calibri" w:cs="Calibri"/>
          <w:b/>
          <w:szCs w:val="24"/>
        </w:rPr>
        <w:t xml:space="preserve"> </w:t>
      </w:r>
    </w:p>
    <w:p w14:paraId="3EA25861" w14:textId="1D4007D3" w:rsidR="00903A11" w:rsidRPr="00FB791D" w:rsidRDefault="00903A11" w:rsidP="00FB791D">
      <w:pPr>
        <w:pStyle w:val="Odsekzoznamu"/>
        <w:rPr>
          <w:rFonts w:ascii="Calibri" w:hAnsi="Calibri" w:cs="Calibri"/>
          <w:szCs w:val="24"/>
        </w:rPr>
      </w:pPr>
      <w:r w:rsidRPr="00FB791D">
        <w:rPr>
          <w:rFonts w:ascii="Calibri" w:hAnsi="Calibri" w:cs="Calibri"/>
          <w:b/>
          <w:szCs w:val="24"/>
        </w:rPr>
        <w:t xml:space="preserve">b) menej </w:t>
      </w:r>
      <w:r w:rsidR="000B142C">
        <w:rPr>
          <w:rFonts w:ascii="Calibri" w:hAnsi="Calibri" w:cs="Calibri"/>
          <w:b/>
          <w:szCs w:val="24"/>
        </w:rPr>
        <w:t xml:space="preserve">ako </w:t>
      </w:r>
      <w:r w:rsidRPr="00FB791D">
        <w:rPr>
          <w:rFonts w:ascii="Calibri" w:hAnsi="Calibri" w:cs="Calibri"/>
          <w:b/>
          <w:szCs w:val="24"/>
        </w:rPr>
        <w:t>5 rokov</w:t>
      </w:r>
      <w:r w:rsidRPr="00FB791D">
        <w:rPr>
          <w:rFonts w:ascii="Calibri" w:hAnsi="Calibri" w:cs="Calibri"/>
          <w:szCs w:val="24"/>
        </w:rPr>
        <w:t>, pričom žiadateľ, ktorý prevádzkuje ambulanciu kratšie ako 5 rokov je oprávnený sa uchádzať výlučne o</w:t>
      </w:r>
      <w:r w:rsidR="000B142C">
        <w:rPr>
          <w:rFonts w:ascii="Calibri" w:hAnsi="Calibri" w:cs="Calibri"/>
          <w:szCs w:val="24"/>
        </w:rPr>
        <w:t xml:space="preserve"> materiálno – </w:t>
      </w:r>
      <w:r w:rsidRPr="00FB791D">
        <w:rPr>
          <w:rFonts w:ascii="Calibri" w:hAnsi="Calibri" w:cs="Calibri"/>
          <w:szCs w:val="24"/>
        </w:rPr>
        <w:t>prístroj</w:t>
      </w:r>
      <w:r w:rsidR="000B142C">
        <w:rPr>
          <w:rFonts w:ascii="Calibri" w:hAnsi="Calibri" w:cs="Calibri"/>
          <w:szCs w:val="24"/>
        </w:rPr>
        <w:t xml:space="preserve">ové vybavenie </w:t>
      </w:r>
      <w:r w:rsidRPr="00FB791D">
        <w:rPr>
          <w:rFonts w:ascii="Calibri" w:hAnsi="Calibri" w:cs="Calibri"/>
          <w:szCs w:val="24"/>
        </w:rPr>
        <w:t xml:space="preserve"> uvedené v</w:t>
      </w:r>
      <w:ins w:id="33" w:author="Bagiová Tatiana" w:date="2026-01-30T11:01:00Z" w16du:dateUtc="2026-01-30T10:01:00Z">
        <w:r w:rsidR="00E72246">
          <w:rPr>
            <w:rFonts w:ascii="Calibri" w:hAnsi="Calibri" w:cs="Calibri"/>
            <w:szCs w:val="24"/>
          </w:rPr>
          <w:t> </w:t>
        </w:r>
      </w:ins>
      <w:del w:id="34" w:author="Bagiová Tatiana" w:date="2026-01-30T11:01:00Z" w16du:dateUtc="2026-01-30T10:01:00Z">
        <w:r w:rsidRPr="00FB791D" w:rsidDel="00E72246">
          <w:rPr>
            <w:rFonts w:ascii="Calibri" w:hAnsi="Calibri" w:cs="Calibri"/>
            <w:szCs w:val="24"/>
          </w:rPr>
          <w:delText>zozname</w:delText>
        </w:r>
      </w:del>
      <w:ins w:id="35" w:author="Bagiová Tatiana" w:date="2026-01-30T11:01:00Z" w16du:dateUtc="2026-01-30T10:01:00Z">
        <w:r w:rsidR="00E72246">
          <w:rPr>
            <w:rFonts w:ascii="Calibri" w:hAnsi="Calibri" w:cs="Calibri"/>
            <w:szCs w:val="24"/>
          </w:rPr>
          <w:t>prílohe č. 3</w:t>
        </w:r>
      </w:ins>
      <w:r w:rsidRPr="00FB791D">
        <w:rPr>
          <w:rFonts w:ascii="Calibri" w:hAnsi="Calibri" w:cs="Calibri"/>
          <w:szCs w:val="24"/>
        </w:rPr>
        <w:t>, ktoré netvor</w:t>
      </w:r>
      <w:r w:rsidR="000B142C">
        <w:rPr>
          <w:rFonts w:ascii="Calibri" w:hAnsi="Calibri" w:cs="Calibri"/>
          <w:szCs w:val="24"/>
        </w:rPr>
        <w:t>í</w:t>
      </w:r>
      <w:r w:rsidRPr="00FB791D">
        <w:rPr>
          <w:rFonts w:ascii="Calibri" w:hAnsi="Calibri" w:cs="Calibri"/>
          <w:szCs w:val="24"/>
        </w:rPr>
        <w:t xml:space="preserve"> súčasné vybavenie jeho ambulancie</w:t>
      </w:r>
      <w:r>
        <w:rPr>
          <w:rFonts w:ascii="Calibri" w:hAnsi="Calibri" w:cs="Calibri"/>
          <w:szCs w:val="24"/>
        </w:rPr>
        <w:t>;</w:t>
      </w:r>
    </w:p>
    <w:p w14:paraId="0B229CBD" w14:textId="3C9DE0F9" w:rsidR="009C2383" w:rsidRDefault="000B142C" w:rsidP="00FB791D">
      <w:pPr>
        <w:pStyle w:val="Odsekzoznamu"/>
        <w:numPr>
          <w:ilvl w:val="0"/>
          <w:numId w:val="46"/>
        </w:numPr>
        <w:rPr>
          <w:rFonts w:ascii="Calibri" w:hAnsi="Calibri"/>
          <w:szCs w:val="24"/>
        </w:rPr>
      </w:pPr>
      <w:r>
        <w:rPr>
          <w:rFonts w:ascii="Calibri" w:hAnsi="Calibri"/>
          <w:szCs w:val="24"/>
        </w:rPr>
        <w:t xml:space="preserve">prevádzkovať ambulanciu ako </w:t>
      </w:r>
      <w:r w:rsidR="00065FD0">
        <w:rPr>
          <w:rFonts w:ascii="Calibri" w:hAnsi="Calibri"/>
          <w:szCs w:val="24"/>
        </w:rPr>
        <w:t xml:space="preserve"> verejne dostupnú ambulanciu</w:t>
      </w:r>
      <w:r w:rsidR="009C2383">
        <w:rPr>
          <w:rFonts w:ascii="Calibri" w:hAnsi="Calibri"/>
          <w:szCs w:val="24"/>
        </w:rPr>
        <w:t>;</w:t>
      </w:r>
    </w:p>
    <w:p w14:paraId="52F589D8" w14:textId="45ECF9D0" w:rsidR="009C2383" w:rsidRDefault="009C2383" w:rsidP="00FB791D">
      <w:pPr>
        <w:pStyle w:val="Odsekzoznamu"/>
        <w:numPr>
          <w:ilvl w:val="0"/>
          <w:numId w:val="46"/>
        </w:numPr>
        <w:rPr>
          <w:rFonts w:ascii="Calibri" w:hAnsi="Calibri"/>
        </w:rPr>
      </w:pPr>
      <w:r w:rsidRPr="00FB791D">
        <w:rPr>
          <w:rFonts w:ascii="Calibri" w:hAnsi="Calibri"/>
        </w:rPr>
        <w:t>mať platnú zmluvu o poskytovaní a úhrade zdravotnej starostlivosti najmenej s dvomi zdravotnými poisťovňami  ku dňu podania žiadosti</w:t>
      </w:r>
      <w:r>
        <w:rPr>
          <w:rFonts w:ascii="Calibri" w:hAnsi="Calibri"/>
        </w:rPr>
        <w:t>;</w:t>
      </w:r>
    </w:p>
    <w:p w14:paraId="2AF24667" w14:textId="5995202A" w:rsidR="009C2383" w:rsidRDefault="009C2383" w:rsidP="00FB791D">
      <w:pPr>
        <w:pStyle w:val="Odsekzoznamu"/>
        <w:numPr>
          <w:ilvl w:val="0"/>
          <w:numId w:val="46"/>
        </w:numPr>
        <w:rPr>
          <w:rFonts w:ascii="Calibri" w:hAnsi="Calibri"/>
          <w:szCs w:val="24"/>
        </w:rPr>
      </w:pPr>
      <w:r w:rsidRPr="00FB791D">
        <w:rPr>
          <w:rFonts w:ascii="Calibri" w:hAnsi="Calibri"/>
          <w:szCs w:val="24"/>
        </w:rPr>
        <w:t xml:space="preserve">mať schválené ordinačné hodiny ambulancie vo výške </w:t>
      </w:r>
      <w:r w:rsidRPr="00FB791D">
        <w:rPr>
          <w:rFonts w:ascii="Calibri" w:hAnsi="Calibri"/>
          <w:b/>
          <w:szCs w:val="24"/>
        </w:rPr>
        <w:t>najmenej 20 hodín týždenne pre špecializované ambulancie</w:t>
      </w:r>
      <w:r w:rsidRPr="00FB791D">
        <w:rPr>
          <w:rFonts w:ascii="Calibri" w:hAnsi="Calibri"/>
          <w:szCs w:val="24"/>
        </w:rPr>
        <w:t>;</w:t>
      </w:r>
    </w:p>
    <w:p w14:paraId="5CFF6C1A" w14:textId="77777777" w:rsidR="00104904" w:rsidRDefault="009C2383" w:rsidP="00FB791D">
      <w:pPr>
        <w:pStyle w:val="Odsekzoznamu"/>
        <w:numPr>
          <w:ilvl w:val="0"/>
          <w:numId w:val="46"/>
        </w:numPr>
        <w:rPr>
          <w:rFonts w:ascii="Calibri" w:hAnsi="Calibri" w:cs="Calibri"/>
          <w:szCs w:val="24"/>
        </w:rPr>
      </w:pPr>
      <w:r w:rsidRPr="00FB791D">
        <w:rPr>
          <w:rFonts w:ascii="Calibri" w:hAnsi="Calibri" w:cs="Calibri"/>
          <w:szCs w:val="24"/>
        </w:rPr>
        <w:t xml:space="preserve">mať schválené ordinačné hodiny ambulancie vo výške </w:t>
      </w:r>
      <w:r w:rsidRPr="00FB791D">
        <w:rPr>
          <w:rFonts w:ascii="Calibri" w:hAnsi="Calibri" w:cs="Calibri"/>
          <w:b/>
          <w:szCs w:val="24"/>
        </w:rPr>
        <w:t>najmenej 35 hodín týždenne pre všeobecné ambulancie</w:t>
      </w:r>
      <w:r>
        <w:rPr>
          <w:rFonts w:ascii="Calibri" w:hAnsi="Calibri" w:cs="Calibri"/>
          <w:szCs w:val="24"/>
        </w:rPr>
        <w:t>;</w:t>
      </w:r>
    </w:p>
    <w:p w14:paraId="69FAD2F1" w14:textId="5BBBCBBD" w:rsidR="00104904" w:rsidRPr="00FB791D" w:rsidRDefault="00104904" w:rsidP="00FB791D">
      <w:pPr>
        <w:ind w:left="360"/>
        <w:rPr>
          <w:rFonts w:ascii="Calibri" w:hAnsi="Calibri" w:cs="Calibri"/>
          <w:szCs w:val="24"/>
        </w:rPr>
      </w:pPr>
      <w:r w:rsidRPr="00FB791D">
        <w:rPr>
          <w:rFonts w:ascii="Calibri" w:eastAsiaTheme="minorHAnsi" w:hAnsi="Calibri"/>
          <w:szCs w:val="24"/>
        </w:rPr>
        <w:t xml:space="preserve">Ak poskytovateľ zdravotnej starostlivosti poskytuje zdravotnú starostlivosť ako fyzická osoba alebo ako právnická osoba </w:t>
      </w:r>
      <w:r w:rsidRPr="00FB791D">
        <w:rPr>
          <w:rFonts w:ascii="Calibri" w:eastAsiaTheme="minorHAnsi" w:hAnsi="Calibri"/>
          <w:b/>
          <w:szCs w:val="24"/>
        </w:rPr>
        <w:t>vo viacerých ambulanciách</w:t>
      </w:r>
      <w:r w:rsidRPr="00FB791D">
        <w:rPr>
          <w:rFonts w:ascii="Calibri" w:eastAsiaTheme="minorHAnsi" w:hAnsi="Calibri"/>
          <w:szCs w:val="24"/>
        </w:rPr>
        <w:t>, platia nasledovné podmienky pre splnenie kritéria rozsahu ordinačných hodín:</w:t>
      </w:r>
    </w:p>
    <w:tbl>
      <w:tblPr>
        <w:tblStyle w:val="Mriekatabuky"/>
        <w:tblW w:w="8707" w:type="dxa"/>
        <w:tblInd w:w="360" w:type="dxa"/>
        <w:tblLook w:val="04A0" w:firstRow="1" w:lastRow="0" w:firstColumn="1" w:lastColumn="0" w:noHBand="0" w:noVBand="1"/>
      </w:tblPr>
      <w:tblGrid>
        <w:gridCol w:w="8707"/>
      </w:tblGrid>
      <w:tr w:rsidR="00104904" w14:paraId="0A3CD065" w14:textId="77777777" w:rsidTr="00FB791D">
        <w:tc>
          <w:tcPr>
            <w:tcW w:w="8707" w:type="dxa"/>
          </w:tcPr>
          <w:p w14:paraId="57B223DB" w14:textId="04D745A4" w:rsidR="00104904" w:rsidRPr="00FB791D" w:rsidRDefault="00065FD0" w:rsidP="00FB791D">
            <w:pPr>
              <w:rPr>
                <w:rFonts w:ascii="Calibri" w:hAnsi="Calibri"/>
                <w:b/>
                <w:i/>
                <w:szCs w:val="24"/>
              </w:rPr>
            </w:pPr>
            <w:r w:rsidRPr="00FB791D">
              <w:rPr>
                <w:rFonts w:ascii="Calibri" w:hAnsi="Calibri"/>
                <w:b/>
                <w:i/>
                <w:szCs w:val="24"/>
              </w:rPr>
              <w:t xml:space="preserve">1. </w:t>
            </w:r>
            <w:r w:rsidR="00104904" w:rsidRPr="00FB791D">
              <w:rPr>
                <w:rFonts w:ascii="Calibri" w:hAnsi="Calibri"/>
                <w:b/>
                <w:i/>
                <w:szCs w:val="24"/>
              </w:rPr>
              <w:t>V prípade ambulancií rovnakého odborného zamerania,</w:t>
            </w:r>
            <w:r w:rsidR="00104904" w:rsidRPr="00FB791D">
              <w:rPr>
                <w:rFonts w:ascii="Calibri" w:hAnsi="Calibri"/>
                <w:i/>
                <w:szCs w:val="24"/>
              </w:rPr>
              <w:t xml:space="preserve"> ktoré sa nachádzajú na viacerých miestach prevádzkovania, pričom odborný zástupca poskytovateľa zároveň osobne </w:t>
            </w:r>
            <w:r w:rsidR="009E7F1B">
              <w:rPr>
                <w:rFonts w:ascii="Calibri" w:hAnsi="Calibri"/>
                <w:i/>
                <w:szCs w:val="24"/>
              </w:rPr>
              <w:t xml:space="preserve">sám </w:t>
            </w:r>
            <w:r w:rsidR="00104904" w:rsidRPr="00FB791D">
              <w:rPr>
                <w:rFonts w:ascii="Calibri" w:hAnsi="Calibri"/>
                <w:i/>
                <w:szCs w:val="24"/>
              </w:rPr>
              <w:t xml:space="preserve">vykonáva v ambulanciách zdravotnícke povolanie podľa § 3 ods. 4 písm. a) až c) zákona č. 578/2004 Z. z. o poskytovateľoch zdravotnej starostlivosti, zdravotníckych pracovníkoch, stavovských organizáciách v zdravotníctve a o zmene a doplnení niektorých zákonov, sa kritérium rozsahu ordinačných hodín považuje za splnené, ak </w:t>
            </w:r>
            <w:r w:rsidR="00104904" w:rsidRPr="00FB791D">
              <w:rPr>
                <w:rFonts w:ascii="Calibri" w:hAnsi="Calibri"/>
                <w:b/>
                <w:i/>
                <w:szCs w:val="24"/>
              </w:rPr>
              <w:t>súčet ordinačných hodín jednotlivých ambulancií (bez ich vzájomného prekrývania) je najmenej</w:t>
            </w:r>
          </w:p>
          <w:p w14:paraId="68166A0A" w14:textId="47C40B71" w:rsidR="00104904" w:rsidRPr="00FB791D" w:rsidRDefault="00065FD0" w:rsidP="00FB791D">
            <w:pPr>
              <w:numPr>
                <w:ilvl w:val="1"/>
                <w:numId w:val="55"/>
              </w:numPr>
              <w:ind w:left="0"/>
              <w:rPr>
                <w:rFonts w:ascii="Calibri" w:hAnsi="Calibri"/>
                <w:b/>
                <w:i/>
                <w:szCs w:val="24"/>
              </w:rPr>
            </w:pPr>
            <w:r w:rsidRPr="00FB791D">
              <w:rPr>
                <w:rFonts w:ascii="Calibri" w:hAnsi="Calibri"/>
                <w:b/>
                <w:i/>
                <w:szCs w:val="24"/>
              </w:rPr>
              <w:t xml:space="preserve">- </w:t>
            </w:r>
            <w:r w:rsidR="00104904" w:rsidRPr="00FB791D">
              <w:rPr>
                <w:rFonts w:ascii="Calibri" w:hAnsi="Calibri"/>
                <w:b/>
                <w:i/>
                <w:szCs w:val="24"/>
              </w:rPr>
              <w:t>20 hodín týždenne</w:t>
            </w:r>
            <w:r w:rsidR="00104904" w:rsidRPr="00FB791D">
              <w:rPr>
                <w:rFonts w:ascii="Calibri" w:hAnsi="Calibri"/>
                <w:i/>
                <w:szCs w:val="24"/>
              </w:rPr>
              <w:t xml:space="preserve"> v prípade </w:t>
            </w:r>
            <w:r w:rsidR="00104904" w:rsidRPr="00FB791D">
              <w:rPr>
                <w:rFonts w:ascii="Calibri" w:hAnsi="Calibri"/>
                <w:b/>
                <w:i/>
                <w:szCs w:val="24"/>
              </w:rPr>
              <w:t>špecializovaných ambulancií,</w:t>
            </w:r>
          </w:p>
          <w:p w14:paraId="4E73A93A" w14:textId="13576472" w:rsidR="00104904" w:rsidRPr="00FB791D" w:rsidRDefault="00065FD0" w:rsidP="00FB791D">
            <w:pPr>
              <w:numPr>
                <w:ilvl w:val="1"/>
                <w:numId w:val="55"/>
              </w:numPr>
              <w:ind w:left="0"/>
              <w:rPr>
                <w:rFonts w:ascii="Calibri" w:hAnsi="Calibri"/>
                <w:i/>
                <w:szCs w:val="24"/>
              </w:rPr>
            </w:pPr>
            <w:r w:rsidRPr="00FB791D">
              <w:rPr>
                <w:rFonts w:ascii="Calibri" w:hAnsi="Calibri"/>
                <w:b/>
                <w:i/>
                <w:szCs w:val="24"/>
              </w:rPr>
              <w:t xml:space="preserve">- </w:t>
            </w:r>
            <w:r w:rsidR="00104904" w:rsidRPr="00FB791D">
              <w:rPr>
                <w:rFonts w:ascii="Calibri" w:hAnsi="Calibri"/>
                <w:b/>
                <w:i/>
                <w:szCs w:val="24"/>
              </w:rPr>
              <w:t>35 hodín týždenne</w:t>
            </w:r>
            <w:r w:rsidR="00104904" w:rsidRPr="00FB791D">
              <w:rPr>
                <w:rFonts w:ascii="Calibri" w:hAnsi="Calibri"/>
                <w:i/>
                <w:szCs w:val="24"/>
              </w:rPr>
              <w:t xml:space="preserve"> v prípade </w:t>
            </w:r>
            <w:r w:rsidR="00104904" w:rsidRPr="00FB791D">
              <w:rPr>
                <w:rFonts w:ascii="Calibri" w:hAnsi="Calibri"/>
                <w:b/>
                <w:i/>
                <w:szCs w:val="24"/>
              </w:rPr>
              <w:t>všeobecných ambulancií.</w:t>
            </w:r>
          </w:p>
          <w:p w14:paraId="1AB52F66" w14:textId="77777777" w:rsidR="00903A11" w:rsidRPr="00FB791D" w:rsidRDefault="00903A11" w:rsidP="00FB791D">
            <w:pPr>
              <w:numPr>
                <w:ilvl w:val="1"/>
                <w:numId w:val="55"/>
              </w:numPr>
              <w:ind w:left="0"/>
              <w:rPr>
                <w:rFonts w:ascii="Calibri" w:hAnsi="Calibri"/>
                <w:i/>
                <w:szCs w:val="24"/>
              </w:rPr>
            </w:pPr>
          </w:p>
          <w:p w14:paraId="2B75DB52" w14:textId="7DBDB567" w:rsidR="00903A11" w:rsidRPr="00FB791D" w:rsidRDefault="00903A11" w:rsidP="00903A11">
            <w:pPr>
              <w:rPr>
                <w:rFonts w:ascii="Calibri" w:hAnsi="Calibri"/>
                <w:b/>
                <w:i/>
                <w:szCs w:val="24"/>
              </w:rPr>
            </w:pPr>
            <w:r w:rsidRPr="00FB791D">
              <w:rPr>
                <w:rFonts w:ascii="Calibri" w:hAnsi="Calibri"/>
                <w:b/>
                <w:i/>
                <w:szCs w:val="24"/>
              </w:rPr>
              <w:t>2. V prípade ambulancií s rôznym odborným zameraním</w:t>
            </w:r>
            <w:r w:rsidRPr="00FB791D">
              <w:rPr>
                <w:rFonts w:ascii="Calibri" w:hAnsi="Calibri"/>
                <w:i/>
                <w:szCs w:val="24"/>
              </w:rPr>
              <w:t xml:space="preserve">, ktoré sa nachádzajú na jednom alebo viacerých miestach prevádzkovania, pričom odborný zástupca poskytovateľa zároveň osobne </w:t>
            </w:r>
            <w:r w:rsidR="009E7F1B">
              <w:rPr>
                <w:rFonts w:ascii="Calibri" w:hAnsi="Calibri"/>
                <w:i/>
                <w:szCs w:val="24"/>
              </w:rPr>
              <w:t xml:space="preserve">sám </w:t>
            </w:r>
            <w:r w:rsidRPr="00FB791D">
              <w:rPr>
                <w:rFonts w:ascii="Calibri" w:hAnsi="Calibri"/>
                <w:i/>
                <w:szCs w:val="24"/>
              </w:rPr>
              <w:t xml:space="preserve">vykonáva v ambulanciách zdravotnícke povolanie podľa § 3 ods. 4 písm. a) až c) zákona č. 578/2004 Z. z. o poskytovateľoch zdravotnej starostlivosti, zdravotníckych pracovníkoch, stavovských organizáciách v zdravotníctve a o zmene a doplnení niektorých zákonov, sa kritérium rozsahu ordinačných hodín považuje za splnené, ak </w:t>
            </w:r>
            <w:r w:rsidRPr="00FB791D">
              <w:rPr>
                <w:rFonts w:ascii="Calibri" w:hAnsi="Calibri"/>
                <w:b/>
                <w:i/>
                <w:szCs w:val="24"/>
              </w:rPr>
              <w:t>súčet ordinačných hodín jednotlivých ambulancií (bez ich vzájomného prekrývania) je najmenej:</w:t>
            </w:r>
          </w:p>
          <w:p w14:paraId="636B9D92" w14:textId="181A1A41" w:rsidR="00903A11" w:rsidRPr="00FB791D" w:rsidRDefault="00903A11" w:rsidP="00903A11">
            <w:pPr>
              <w:numPr>
                <w:ilvl w:val="1"/>
                <w:numId w:val="55"/>
              </w:numPr>
              <w:ind w:left="0"/>
              <w:rPr>
                <w:rFonts w:ascii="Calibri" w:hAnsi="Calibri"/>
                <w:i/>
                <w:szCs w:val="24"/>
              </w:rPr>
            </w:pPr>
            <w:r w:rsidRPr="00FB791D">
              <w:rPr>
                <w:rFonts w:ascii="Calibri" w:hAnsi="Calibri"/>
                <w:b/>
                <w:i/>
                <w:szCs w:val="24"/>
              </w:rPr>
              <w:t>- 20 hodín týždenne</w:t>
            </w:r>
            <w:r w:rsidRPr="00FB791D">
              <w:rPr>
                <w:rFonts w:ascii="Calibri" w:hAnsi="Calibri"/>
                <w:i/>
                <w:szCs w:val="24"/>
              </w:rPr>
              <w:t xml:space="preserve"> v prípade </w:t>
            </w:r>
            <w:r w:rsidRPr="00FB791D">
              <w:rPr>
                <w:rFonts w:ascii="Calibri" w:hAnsi="Calibri"/>
                <w:b/>
                <w:i/>
                <w:szCs w:val="24"/>
              </w:rPr>
              <w:t>špecializovaných ambulancií,</w:t>
            </w:r>
          </w:p>
          <w:p w14:paraId="3288E080" w14:textId="762C42C9" w:rsidR="00903A11" w:rsidRPr="00FB791D" w:rsidRDefault="00903A11" w:rsidP="00903A11">
            <w:pPr>
              <w:numPr>
                <w:ilvl w:val="1"/>
                <w:numId w:val="55"/>
              </w:numPr>
              <w:ind w:left="0"/>
              <w:rPr>
                <w:rFonts w:ascii="Calibri" w:hAnsi="Calibri"/>
                <w:i/>
                <w:szCs w:val="24"/>
              </w:rPr>
            </w:pPr>
            <w:r w:rsidRPr="00FB791D">
              <w:rPr>
                <w:rFonts w:ascii="Calibri" w:hAnsi="Calibri"/>
                <w:b/>
                <w:i/>
                <w:szCs w:val="24"/>
              </w:rPr>
              <w:t>- 35 hodín týždenne</w:t>
            </w:r>
            <w:r w:rsidRPr="00FB791D">
              <w:rPr>
                <w:rFonts w:ascii="Calibri" w:hAnsi="Calibri"/>
                <w:i/>
                <w:szCs w:val="24"/>
              </w:rPr>
              <w:t xml:space="preserve"> v prípade </w:t>
            </w:r>
            <w:r w:rsidRPr="00FB791D">
              <w:rPr>
                <w:rFonts w:ascii="Calibri" w:hAnsi="Calibri"/>
                <w:b/>
                <w:i/>
                <w:szCs w:val="24"/>
              </w:rPr>
              <w:t>všeobecných ambulancií,</w:t>
            </w:r>
          </w:p>
          <w:p w14:paraId="0430BEC9" w14:textId="37446E5A" w:rsidR="00903A11" w:rsidRPr="00FB791D" w:rsidRDefault="00903A11">
            <w:pPr>
              <w:rPr>
                <w:rFonts w:ascii="Calibri" w:hAnsi="Calibri"/>
                <w:b/>
                <w:i/>
                <w:szCs w:val="24"/>
              </w:rPr>
            </w:pPr>
            <w:r w:rsidRPr="00FB791D">
              <w:rPr>
                <w:rFonts w:ascii="Calibri" w:hAnsi="Calibri"/>
                <w:b/>
                <w:i/>
                <w:szCs w:val="24"/>
              </w:rPr>
              <w:t>- 35 hodín týždenne</w:t>
            </w:r>
            <w:r w:rsidRPr="00FB791D">
              <w:rPr>
                <w:rFonts w:ascii="Calibri" w:hAnsi="Calibri"/>
                <w:i/>
                <w:szCs w:val="24"/>
              </w:rPr>
              <w:t xml:space="preserve"> v prípade </w:t>
            </w:r>
            <w:r w:rsidRPr="00FB791D">
              <w:rPr>
                <w:rFonts w:ascii="Calibri" w:hAnsi="Calibri"/>
                <w:b/>
                <w:i/>
                <w:szCs w:val="24"/>
              </w:rPr>
              <w:t>kombinácie všeobecnej a špecializovanej ambulancie.</w:t>
            </w:r>
          </w:p>
          <w:p w14:paraId="13D5323C" w14:textId="77777777" w:rsidR="00903A11" w:rsidRPr="00FB791D" w:rsidRDefault="00903A11">
            <w:pPr>
              <w:rPr>
                <w:rFonts w:ascii="Calibri" w:hAnsi="Calibri"/>
                <w:b/>
                <w:i/>
                <w:szCs w:val="24"/>
              </w:rPr>
            </w:pPr>
            <w:r w:rsidRPr="00FB791D">
              <w:rPr>
                <w:rFonts w:ascii="Calibri" w:hAnsi="Calibri"/>
                <w:b/>
                <w:i/>
                <w:szCs w:val="24"/>
              </w:rPr>
              <w:t xml:space="preserve"> </w:t>
            </w:r>
          </w:p>
          <w:p w14:paraId="69892341" w14:textId="22BDE2EB" w:rsidR="00903A11" w:rsidRPr="00FB791D" w:rsidRDefault="00903A11">
            <w:pPr>
              <w:rPr>
                <w:rFonts w:ascii="Calibri" w:hAnsi="Calibri"/>
                <w:b/>
                <w:szCs w:val="24"/>
              </w:rPr>
            </w:pPr>
            <w:r w:rsidRPr="00FB791D">
              <w:rPr>
                <w:rFonts w:ascii="Calibri" w:hAnsi="Calibri"/>
                <w:i/>
                <w:szCs w:val="24"/>
              </w:rPr>
              <w:t xml:space="preserve">V takomto prípade sa splnenie kritéria rozsahu ordinačných hodín vzťahuje na ambulanciu </w:t>
            </w:r>
            <w:r w:rsidRPr="00FB791D">
              <w:rPr>
                <w:rFonts w:ascii="Calibri" w:hAnsi="Calibri"/>
                <w:b/>
                <w:i/>
                <w:szCs w:val="24"/>
              </w:rPr>
              <w:t>s prevažujúcim rozsahom ordinačných hodín.</w:t>
            </w:r>
          </w:p>
        </w:tc>
      </w:tr>
    </w:tbl>
    <w:p w14:paraId="16F52FDE" w14:textId="6475A142" w:rsidR="00FF7860" w:rsidRPr="00FB791D" w:rsidRDefault="00FD1F50" w:rsidP="008840B6">
      <w:pPr>
        <w:pStyle w:val="Nadpis2"/>
        <w:rPr>
          <w:rStyle w:val="Vrazn"/>
          <w:bCs w:val="0"/>
        </w:rPr>
      </w:pPr>
      <w:bookmarkStart w:id="36" w:name="_Toc190548054"/>
      <w:bookmarkStart w:id="37" w:name="_Toc190548185"/>
      <w:bookmarkStart w:id="38" w:name="_Toc190677526"/>
      <w:bookmarkStart w:id="39" w:name="_Toc216862986"/>
      <w:r w:rsidRPr="00247615">
        <w:rPr>
          <w:rStyle w:val="Vrazn"/>
          <w:b/>
          <w:bCs w:val="0"/>
        </w:rPr>
        <w:t>2.4</w:t>
      </w:r>
      <w:bookmarkEnd w:id="36"/>
      <w:bookmarkEnd w:id="37"/>
      <w:bookmarkEnd w:id="38"/>
      <w:r w:rsidRPr="00247615">
        <w:rPr>
          <w:rStyle w:val="Vrazn"/>
          <w:b/>
          <w:bCs w:val="0"/>
        </w:rPr>
        <w:tab/>
      </w:r>
      <w:bookmarkStart w:id="40" w:name="_Toc190548143"/>
      <w:r w:rsidR="00851E31" w:rsidRPr="00247615">
        <w:rPr>
          <w:rStyle w:val="Vrazn"/>
          <w:b/>
        </w:rPr>
        <w:t>Vylúčen</w:t>
      </w:r>
      <w:r w:rsidR="00BD5C36" w:rsidRPr="00247615">
        <w:rPr>
          <w:rStyle w:val="Vrazn"/>
          <w:b/>
          <w:bCs w:val="0"/>
        </w:rPr>
        <w:t>é</w:t>
      </w:r>
      <w:r w:rsidR="00BD5C36" w:rsidRPr="00FB791D">
        <w:rPr>
          <w:rStyle w:val="Vrazn"/>
          <w:b/>
          <w:bCs w:val="0"/>
        </w:rPr>
        <w:t xml:space="preserve"> skupiny užívateľov</w:t>
      </w:r>
      <w:bookmarkEnd w:id="39"/>
      <w:bookmarkEnd w:id="40"/>
    </w:p>
    <w:p w14:paraId="6C255961" w14:textId="2FDEC730" w:rsidR="00851E31" w:rsidRPr="00FB791D" w:rsidRDefault="00FF7860">
      <w:r w:rsidRPr="00FB791D">
        <w:t xml:space="preserve">Finančné prostriedky z príspevku nie je možné </w:t>
      </w:r>
      <w:r>
        <w:t>poskytnúť užívateľom, ktorí boli:</w:t>
      </w:r>
    </w:p>
    <w:p w14:paraId="6FE2C94F" w14:textId="66C0581B" w:rsidR="001E2AEC" w:rsidRPr="00956C09" w:rsidRDefault="00851E31" w:rsidP="000B142C">
      <w:pPr>
        <w:pStyle w:val="Odsekzoznamu"/>
        <w:numPr>
          <w:ilvl w:val="0"/>
          <w:numId w:val="17"/>
        </w:numPr>
        <w:rPr>
          <w:rFonts w:asciiTheme="minorHAnsi" w:hAnsiTheme="minorHAnsi"/>
        </w:rPr>
      </w:pPr>
      <w:r w:rsidRPr="00956C09">
        <w:rPr>
          <w:rFonts w:asciiTheme="minorHAnsi" w:hAnsiTheme="minorHAnsi"/>
        </w:rPr>
        <w:t>prijímatelia príspevku z</w:t>
      </w:r>
      <w:r w:rsidR="000B142C">
        <w:rPr>
          <w:rFonts w:asciiTheme="minorHAnsi" w:hAnsiTheme="minorHAnsi"/>
        </w:rPr>
        <w:t> </w:t>
      </w:r>
      <w:r w:rsidRPr="00956C09">
        <w:rPr>
          <w:rFonts w:asciiTheme="minorHAnsi" w:hAnsiTheme="minorHAnsi"/>
        </w:rPr>
        <w:t>P</w:t>
      </w:r>
      <w:r w:rsidR="000B142C">
        <w:rPr>
          <w:rFonts w:asciiTheme="minorHAnsi" w:hAnsiTheme="minorHAnsi"/>
        </w:rPr>
        <w:t xml:space="preserve">lánu obnovy a odolnosti </w:t>
      </w:r>
      <w:r w:rsidR="006605D3">
        <w:rPr>
          <w:rFonts w:asciiTheme="minorHAnsi" w:hAnsiTheme="minorHAnsi"/>
        </w:rPr>
        <w:t xml:space="preserve"> SR</w:t>
      </w:r>
      <w:r w:rsidRPr="00956C09">
        <w:rPr>
          <w:rFonts w:asciiTheme="minorHAnsi" w:hAnsiTheme="minorHAnsi"/>
        </w:rPr>
        <w:t xml:space="preserve"> </w:t>
      </w:r>
      <w:r w:rsidR="000B142C">
        <w:rPr>
          <w:rFonts w:asciiTheme="minorHAnsi" w:hAnsiTheme="minorHAnsi"/>
        </w:rPr>
        <w:t>v rámci výziev na finančnú podporu</w:t>
      </w:r>
      <w:r w:rsidR="000B142C" w:rsidRPr="000B142C">
        <w:rPr>
          <w:rFonts w:asciiTheme="minorHAnsi" w:hAnsiTheme="minorHAnsi"/>
        </w:rPr>
        <w:t xml:space="preserve"> pre poskytovateľov všeobecnej ambulantnej starostlivosti na zriadenie nových všeobecných ambulancií v nedostatkových oblastiach</w:t>
      </w:r>
      <w:ins w:id="41" w:author="Bagiová Tatiana" w:date="2026-01-29T10:17:00Z" w16du:dateUtc="2026-01-29T09:17:00Z">
        <w:r w:rsidR="00C92904">
          <w:rPr>
            <w:rFonts w:asciiTheme="minorHAnsi" w:hAnsiTheme="minorHAnsi"/>
          </w:rPr>
          <w:t xml:space="preserve"> na identické </w:t>
        </w:r>
      </w:ins>
      <w:ins w:id="42" w:author="Bagiová Tatiana" w:date="2026-01-29T10:20:00Z" w16du:dateUtc="2026-01-29T09:20:00Z">
        <w:r w:rsidR="002E6A8F">
          <w:rPr>
            <w:rFonts w:asciiTheme="minorHAnsi" w:hAnsiTheme="minorHAnsi"/>
          </w:rPr>
          <w:t>ma</w:t>
        </w:r>
        <w:r w:rsidR="00B46B73">
          <w:rPr>
            <w:rFonts w:asciiTheme="minorHAnsi" w:hAnsiTheme="minorHAnsi"/>
          </w:rPr>
          <w:t>teriálno-technické</w:t>
        </w:r>
      </w:ins>
      <w:ins w:id="43" w:author="Bagiová Tatiana" w:date="2026-01-29T10:17:00Z" w16du:dateUtc="2026-01-29T09:17:00Z">
        <w:r w:rsidR="00C92904">
          <w:rPr>
            <w:rFonts w:asciiTheme="minorHAnsi" w:hAnsiTheme="minorHAnsi"/>
          </w:rPr>
          <w:t xml:space="preserve"> vybave</w:t>
        </w:r>
        <w:r w:rsidR="00944627">
          <w:rPr>
            <w:rFonts w:asciiTheme="minorHAnsi" w:hAnsiTheme="minorHAnsi"/>
          </w:rPr>
          <w:t xml:space="preserve">nie </w:t>
        </w:r>
      </w:ins>
      <w:ins w:id="44" w:author="Bagiová Tatiana" w:date="2026-01-29T10:19:00Z" w16du:dateUtc="2026-01-29T09:19:00Z">
        <w:r w:rsidR="005A5F1E">
          <w:rPr>
            <w:rFonts w:asciiTheme="minorHAnsi" w:hAnsiTheme="minorHAnsi"/>
          </w:rPr>
          <w:t xml:space="preserve">uvedeného v prílohe č. 3 </w:t>
        </w:r>
        <w:r w:rsidR="00736F4B">
          <w:rPr>
            <w:rFonts w:asciiTheme="minorHAnsi" w:hAnsiTheme="minorHAnsi"/>
          </w:rPr>
          <w:t>tejto príručky</w:t>
        </w:r>
      </w:ins>
      <w:r w:rsidR="00832CD9">
        <w:rPr>
          <w:rFonts w:asciiTheme="minorHAnsi" w:hAnsiTheme="minorHAnsi"/>
        </w:rPr>
        <w:t>,</w:t>
      </w:r>
    </w:p>
    <w:p w14:paraId="6A51CB44" w14:textId="1B494E42" w:rsidR="009B0DA1" w:rsidRPr="00956C09" w:rsidRDefault="00350D14" w:rsidP="00956C09">
      <w:pPr>
        <w:pStyle w:val="Odsekzoznamu"/>
        <w:numPr>
          <w:ilvl w:val="0"/>
          <w:numId w:val="17"/>
        </w:numPr>
        <w:rPr>
          <w:rFonts w:asciiTheme="minorHAnsi" w:hAnsiTheme="minorHAnsi"/>
        </w:rPr>
      </w:pPr>
      <w:r w:rsidRPr="00956C09">
        <w:rPr>
          <w:rFonts w:asciiTheme="minorHAnsi" w:hAnsiTheme="minorHAnsi"/>
        </w:rPr>
        <w:t>poskytovatelia</w:t>
      </w:r>
      <w:r w:rsidR="00D3400E">
        <w:rPr>
          <w:rFonts w:asciiTheme="minorHAnsi" w:hAnsiTheme="minorHAnsi"/>
        </w:rPr>
        <w:t xml:space="preserve"> ambulantnej zdravotnej starostlivosti</w:t>
      </w:r>
      <w:r w:rsidRPr="00956C09">
        <w:rPr>
          <w:rFonts w:asciiTheme="minorHAnsi" w:hAnsiTheme="minorHAnsi"/>
        </w:rPr>
        <w:t xml:space="preserve">, ktorých </w:t>
      </w:r>
      <w:ins w:id="45" w:author="Bagiová Tatiana" w:date="2026-01-30T10:29:00Z" w16du:dateUtc="2026-01-30T09:29:00Z">
        <w:r w:rsidR="002D7935">
          <w:rPr>
            <w:rFonts w:asciiTheme="minorHAnsi" w:hAnsiTheme="minorHAnsi"/>
          </w:rPr>
          <w:t xml:space="preserve">identické </w:t>
        </w:r>
      </w:ins>
      <w:r w:rsidR="00D3400E">
        <w:rPr>
          <w:rFonts w:asciiTheme="minorHAnsi" w:hAnsiTheme="minorHAnsi"/>
        </w:rPr>
        <w:t>materiálno-technické</w:t>
      </w:r>
      <w:r w:rsidR="00D3400E" w:rsidRPr="00956C09">
        <w:rPr>
          <w:rFonts w:asciiTheme="minorHAnsi" w:hAnsiTheme="minorHAnsi"/>
        </w:rPr>
        <w:t xml:space="preserve"> </w:t>
      </w:r>
      <w:r w:rsidRPr="00956C09">
        <w:rPr>
          <w:rFonts w:asciiTheme="minorHAnsi" w:hAnsiTheme="minorHAnsi"/>
        </w:rPr>
        <w:t xml:space="preserve">vybavenie ambulancie </w:t>
      </w:r>
      <w:ins w:id="46" w:author="Bagiová Tatiana" w:date="2026-01-29T10:21:00Z" w16du:dateUtc="2026-01-29T09:21:00Z">
        <w:r w:rsidR="00F252C9">
          <w:rPr>
            <w:rFonts w:asciiTheme="minorHAnsi" w:hAnsiTheme="minorHAnsi"/>
          </w:rPr>
          <w:t xml:space="preserve">(podľa prílohy č. 3 tejto príručky) </w:t>
        </w:r>
      </w:ins>
      <w:r w:rsidRPr="00956C09">
        <w:rPr>
          <w:rFonts w:asciiTheme="minorHAnsi" w:hAnsiTheme="minorHAnsi"/>
        </w:rPr>
        <w:t>bolo financované v rámci projektu RCIZS, CIZS</w:t>
      </w:r>
      <w:r w:rsidR="00D3400E">
        <w:rPr>
          <w:rFonts w:asciiTheme="minorHAnsi" w:hAnsiTheme="minorHAnsi"/>
        </w:rPr>
        <w:t xml:space="preserve"> alebo z iných programov, projektov a/alebo verejných zdrojov</w:t>
      </w:r>
      <w:r w:rsidR="009E7F1B">
        <w:rPr>
          <w:rFonts w:asciiTheme="minorHAnsi" w:hAnsiTheme="minorHAnsi"/>
        </w:rPr>
        <w:t>, okrem finančnej podpory samosprávnych krajov v zmysle ich všeobecne záväzných nariadení</w:t>
      </w:r>
      <w:r w:rsidR="006605D3">
        <w:rPr>
          <w:rFonts w:asciiTheme="minorHAnsi" w:hAnsiTheme="minorHAnsi"/>
        </w:rPr>
        <w:t>.</w:t>
      </w:r>
    </w:p>
    <w:p w14:paraId="5EEFDB60" w14:textId="3061C4EF" w:rsidR="00BB2788" w:rsidRPr="00F855A6" w:rsidRDefault="00A173A6" w:rsidP="008840B6">
      <w:pPr>
        <w:pStyle w:val="Nadpis2"/>
        <w:rPr>
          <w:rStyle w:val="Vrazn"/>
          <w:rFonts w:ascii="Times New Roman" w:eastAsiaTheme="minorHAnsi" w:hAnsi="Times New Roman" w:cstheme="minorBidi"/>
          <w:b/>
          <w:bCs w:val="0"/>
          <w:sz w:val="24"/>
          <w:szCs w:val="22"/>
        </w:rPr>
      </w:pPr>
      <w:bookmarkStart w:id="47" w:name="_Toc83373173"/>
      <w:bookmarkStart w:id="48" w:name="_Toc216862987"/>
      <w:r w:rsidRPr="00FB791D">
        <w:rPr>
          <w:rStyle w:val="Vrazn"/>
          <w:b/>
          <w:bCs w:val="0"/>
        </w:rPr>
        <w:t>2</w:t>
      </w:r>
      <w:r w:rsidR="00081ED8" w:rsidRPr="00FB791D">
        <w:rPr>
          <w:rStyle w:val="Vrazn"/>
          <w:b/>
          <w:bCs w:val="0"/>
        </w:rPr>
        <w:t>.</w:t>
      </w:r>
      <w:r w:rsidR="00052A60" w:rsidRPr="00FB791D">
        <w:rPr>
          <w:rStyle w:val="Vrazn"/>
          <w:b/>
          <w:bCs w:val="0"/>
        </w:rPr>
        <w:t>5</w:t>
      </w:r>
      <w:r w:rsidR="00081ED8" w:rsidRPr="00FB791D">
        <w:rPr>
          <w:rStyle w:val="Vrazn"/>
          <w:b/>
          <w:bCs w:val="0"/>
        </w:rPr>
        <w:t xml:space="preserve"> </w:t>
      </w:r>
      <w:r w:rsidR="00F72AFE" w:rsidRPr="00FB791D">
        <w:rPr>
          <w:rStyle w:val="Vrazn"/>
          <w:b/>
          <w:bCs w:val="0"/>
        </w:rPr>
        <w:tab/>
      </w:r>
      <w:r w:rsidR="0027566E" w:rsidRPr="00FB791D">
        <w:rPr>
          <w:rStyle w:val="Vrazn"/>
          <w:b/>
          <w:bCs w:val="0"/>
        </w:rPr>
        <w:t>O</w:t>
      </w:r>
      <w:r w:rsidR="00BB2788" w:rsidRPr="00FB791D">
        <w:rPr>
          <w:rStyle w:val="Vrazn"/>
          <w:b/>
          <w:bCs w:val="0"/>
        </w:rPr>
        <w:t>právnen</w:t>
      </w:r>
      <w:r w:rsidR="0027566E" w:rsidRPr="00FB791D">
        <w:rPr>
          <w:rStyle w:val="Vrazn"/>
          <w:b/>
          <w:bCs w:val="0"/>
        </w:rPr>
        <w:t>é</w:t>
      </w:r>
      <w:r w:rsidR="00BB2788" w:rsidRPr="00FB791D">
        <w:rPr>
          <w:rStyle w:val="Vrazn"/>
          <w:b/>
          <w:bCs w:val="0"/>
        </w:rPr>
        <w:t xml:space="preserve"> aktiv</w:t>
      </w:r>
      <w:r w:rsidR="0027566E" w:rsidRPr="00FB791D">
        <w:rPr>
          <w:rStyle w:val="Vrazn"/>
          <w:b/>
          <w:bCs w:val="0"/>
        </w:rPr>
        <w:t>ity</w:t>
      </w:r>
      <w:bookmarkEnd w:id="47"/>
      <w:bookmarkEnd w:id="48"/>
    </w:p>
    <w:p w14:paraId="32BFCC64" w14:textId="4113F86E" w:rsidR="006B41F7" w:rsidRPr="00350D14" w:rsidRDefault="00D91A4E" w:rsidP="00956C09">
      <w:r w:rsidRPr="002234F5">
        <w:rPr>
          <w:b/>
        </w:rPr>
        <w:t>Oprávnen</w:t>
      </w:r>
      <w:r w:rsidR="00D84754">
        <w:rPr>
          <w:b/>
        </w:rPr>
        <w:t>ou</w:t>
      </w:r>
      <w:r w:rsidRPr="002234F5">
        <w:rPr>
          <w:b/>
        </w:rPr>
        <w:t xml:space="preserve"> aktivit</w:t>
      </w:r>
      <w:r w:rsidR="00D84754">
        <w:rPr>
          <w:b/>
        </w:rPr>
        <w:t>ou</w:t>
      </w:r>
      <w:r w:rsidR="000E3C90">
        <w:rPr>
          <w:b/>
        </w:rPr>
        <w:t xml:space="preserve"> </w:t>
      </w:r>
      <w:r w:rsidR="00A9091C">
        <w:t xml:space="preserve">je </w:t>
      </w:r>
      <w:r w:rsidR="000E3C90">
        <w:t>o</w:t>
      </w:r>
      <w:r w:rsidR="00A9091C">
        <w:t>bnova</w:t>
      </w:r>
      <w:r w:rsidR="004238E9">
        <w:t xml:space="preserve"> a </w:t>
      </w:r>
      <w:r w:rsidR="00A9091C">
        <w:t>modernizácia</w:t>
      </w:r>
      <w:r w:rsidR="004238E9">
        <w:t xml:space="preserve"> materiálno-technického vybavenia pre poskytovanie zdravotnej starostlivosti vo všeobecných a špecializovaných ambulanciách</w:t>
      </w:r>
      <w:r w:rsidR="005945FE">
        <w:t>. Užívateľ je povinný</w:t>
      </w:r>
      <w:r w:rsidR="005945FE" w:rsidRPr="00FB791D">
        <w:rPr>
          <w:b/>
        </w:rPr>
        <w:t xml:space="preserve"> realizovať projekt</w:t>
      </w:r>
      <w:r w:rsidR="005945FE">
        <w:t xml:space="preserve"> </w:t>
      </w:r>
      <w:r w:rsidR="00ED7434">
        <w:t xml:space="preserve">výhradne </w:t>
      </w:r>
      <w:r w:rsidR="005945FE">
        <w:t>na oprávnenom území</w:t>
      </w:r>
      <w:r w:rsidR="00ED7434">
        <w:t xml:space="preserve">, t.j. </w:t>
      </w:r>
      <w:r w:rsidR="003E1045">
        <w:t xml:space="preserve">území </w:t>
      </w:r>
      <w:r w:rsidR="00ED7434">
        <w:t>menej rozvinutého regi</w:t>
      </w:r>
      <w:r w:rsidR="00D84754">
        <w:t>ónu</w:t>
      </w:r>
      <w:r w:rsidR="009E7F1B">
        <w:t xml:space="preserve"> v zmysle stanovených podmienok a kritérií samosprávnych krajov</w:t>
      </w:r>
      <w:r w:rsidR="0087422F">
        <w:t xml:space="preserve">. </w:t>
      </w:r>
      <w:r w:rsidR="0087422F" w:rsidRPr="00FB791D">
        <w:rPr>
          <w:b/>
        </w:rPr>
        <w:t>Č</w:t>
      </w:r>
      <w:r w:rsidR="007C19CD" w:rsidRPr="00FB791D">
        <w:rPr>
          <w:b/>
        </w:rPr>
        <w:t>asová oprávnenosť</w:t>
      </w:r>
      <w:r w:rsidR="0087422F">
        <w:rPr>
          <w:b/>
        </w:rPr>
        <w:t xml:space="preserve"> </w:t>
      </w:r>
      <w:r w:rsidR="0087422F" w:rsidRPr="00FB791D">
        <w:t>realizácie projektu</w:t>
      </w:r>
      <w:r w:rsidR="007C19CD">
        <w:t xml:space="preserve"> </w:t>
      </w:r>
      <w:ins w:id="49" w:author="Bagiová Tatiana" w:date="2025-12-17T13:03:00Z" w16du:dateUtc="2025-12-17T12:03:00Z">
        <w:r w:rsidR="00D63AD0">
          <w:t xml:space="preserve">je definovaná </w:t>
        </w:r>
        <w:r w:rsidR="00D63AD0" w:rsidRPr="00E52168">
          <w:rPr>
            <w:rStyle w:val="normaltextrun"/>
            <w:rFonts w:ascii="Calibri" w:hAnsi="Calibri" w:cs="Calibri"/>
            <w:color w:val="000000"/>
            <w:szCs w:val="24"/>
            <w:shd w:val="clear" w:color="auto" w:fill="FFFFFF"/>
          </w:rPr>
          <w:t xml:space="preserve">dňom účinnosti zmluvy o poskytnutí finančných prostriedkov </w:t>
        </w:r>
      </w:ins>
      <w:ins w:id="50" w:author="Bagiová Tatiana" w:date="2025-12-17T13:04:00Z" w16du:dateUtc="2025-12-17T12:04:00Z">
        <w:r w:rsidR="00C754B5" w:rsidRPr="00E52168">
          <w:rPr>
            <w:rStyle w:val="normaltextrun"/>
            <w:rFonts w:ascii="Calibri" w:hAnsi="Calibri" w:cs="Calibri"/>
            <w:color w:val="000000"/>
            <w:szCs w:val="24"/>
            <w:shd w:val="clear" w:color="auto" w:fill="FFFFFF"/>
          </w:rPr>
          <w:t>z</w:t>
        </w:r>
      </w:ins>
      <w:ins w:id="51" w:author="Bagiová Tatiana" w:date="2025-12-17T13:03:00Z" w16du:dateUtc="2025-12-17T12:03:00Z">
        <w:r w:rsidR="00D63AD0" w:rsidRPr="00E52168">
          <w:rPr>
            <w:rStyle w:val="normaltextrun"/>
            <w:rFonts w:ascii="Calibri" w:hAnsi="Calibri" w:cs="Calibri"/>
            <w:color w:val="000000"/>
            <w:szCs w:val="24"/>
            <w:shd w:val="clear" w:color="auto" w:fill="FFFFFF"/>
          </w:rPr>
          <w:t> príspevku t.j. dňom nasledujúcim po dni zverejnenia v</w:t>
        </w:r>
        <w:r w:rsidR="00BB36FC" w:rsidRPr="00E52168">
          <w:rPr>
            <w:rStyle w:val="normaltextrun"/>
            <w:rFonts w:ascii="Calibri" w:hAnsi="Calibri" w:cs="Calibri"/>
            <w:color w:val="000000"/>
            <w:szCs w:val="24"/>
            <w:shd w:val="clear" w:color="auto" w:fill="FFFFFF"/>
          </w:rPr>
          <w:t> </w:t>
        </w:r>
        <w:r w:rsidR="00D63AD0" w:rsidRPr="00E52168">
          <w:rPr>
            <w:rStyle w:val="normaltextrun"/>
            <w:rFonts w:ascii="Calibri" w:hAnsi="Calibri" w:cs="Calibri"/>
            <w:color w:val="000000"/>
            <w:szCs w:val="24"/>
            <w:shd w:val="clear" w:color="auto" w:fill="FFFFFF"/>
          </w:rPr>
          <w:t>C</w:t>
        </w:r>
        <w:r w:rsidR="00BB36FC" w:rsidRPr="00E52168">
          <w:rPr>
            <w:rStyle w:val="normaltextrun"/>
            <w:rFonts w:ascii="Calibri" w:hAnsi="Calibri" w:cs="Calibri"/>
            <w:color w:val="000000"/>
            <w:szCs w:val="24"/>
            <w:shd w:val="clear" w:color="auto" w:fill="FFFFFF"/>
          </w:rPr>
          <w:t>RZ, po dobu 12 me</w:t>
        </w:r>
      </w:ins>
      <w:ins w:id="52" w:author="Bagiová Tatiana" w:date="2025-12-17T13:04:00Z" w16du:dateUtc="2025-12-17T12:04:00Z">
        <w:r w:rsidR="00BB36FC" w:rsidRPr="00E52168">
          <w:rPr>
            <w:rStyle w:val="normaltextrun"/>
            <w:rFonts w:ascii="Calibri" w:hAnsi="Calibri" w:cs="Calibri"/>
            <w:color w:val="000000"/>
            <w:szCs w:val="24"/>
            <w:shd w:val="clear" w:color="auto" w:fill="FFFFFF"/>
          </w:rPr>
          <w:t>siacov</w:t>
        </w:r>
      </w:ins>
      <w:del w:id="53" w:author="Bagiová Tatiana" w:date="2025-12-17T13:03:00Z" w16du:dateUtc="2025-12-17T12:03:00Z">
        <w:r w:rsidR="007C19CD" w:rsidDel="00D63AD0">
          <w:delText xml:space="preserve">je definovaná </w:delText>
        </w:r>
        <w:r w:rsidR="007C19CD" w:rsidRPr="00D46310" w:rsidDel="00D63AD0">
          <w:delText xml:space="preserve">dňom podania žiadosti o poskytnutie finančných prostriedkov </w:delText>
        </w:r>
        <w:r w:rsidR="003E1045" w:rsidDel="00D63AD0">
          <w:delText>z</w:delText>
        </w:r>
        <w:r w:rsidR="007C19CD" w:rsidRPr="00D46310" w:rsidDel="00D63AD0">
          <w:delText> príspevku na V</w:delText>
        </w:r>
        <w:r w:rsidR="003E1045" w:rsidDel="00D63AD0">
          <w:delText>Ú</w:delText>
        </w:r>
        <w:r w:rsidR="007C19CD" w:rsidRPr="00D46310" w:rsidDel="00D63AD0">
          <w:delText>C</w:delText>
        </w:r>
        <w:r w:rsidR="0087422F" w:rsidDel="00D63AD0">
          <w:rPr>
            <w:rStyle w:val="normaltextrun"/>
            <w:rFonts w:ascii="Calibri" w:hAnsi="Calibri" w:cs="Calibri"/>
            <w:color w:val="000000"/>
            <w:sz w:val="22"/>
            <w:shd w:val="clear" w:color="auto" w:fill="FFFFFF"/>
          </w:rPr>
          <w:delText>,</w:delText>
        </w:r>
        <w:r w:rsidR="007C19CD" w:rsidDel="00D63AD0">
          <w:delText xml:space="preserve"> po dobu 12 mesiacov</w:delText>
        </w:r>
      </w:del>
      <w:r w:rsidR="007C19CD">
        <w:t>.</w:t>
      </w:r>
    </w:p>
    <w:p w14:paraId="0310DBFE" w14:textId="4C6C179B" w:rsidR="00BB2788" w:rsidRPr="00F855A6" w:rsidRDefault="00A173A6" w:rsidP="008840B6">
      <w:pPr>
        <w:pStyle w:val="Nadpis2"/>
        <w:rPr>
          <w:rStyle w:val="Vrazn"/>
          <w:rFonts w:eastAsiaTheme="minorEastAsia" w:cstheme="minorBidi"/>
          <w:b/>
          <w:bCs w:val="0"/>
          <w:sz w:val="24"/>
          <w:szCs w:val="22"/>
        </w:rPr>
      </w:pPr>
      <w:bookmarkStart w:id="54" w:name="_Toc83373174"/>
      <w:bookmarkStart w:id="55" w:name="_Toc216862988"/>
      <w:r w:rsidRPr="00FB791D">
        <w:rPr>
          <w:rStyle w:val="Vrazn"/>
          <w:b/>
          <w:bCs w:val="0"/>
        </w:rPr>
        <w:t>2</w:t>
      </w:r>
      <w:r w:rsidR="00081ED8" w:rsidRPr="00FB791D">
        <w:rPr>
          <w:rStyle w:val="Vrazn"/>
          <w:b/>
          <w:bCs w:val="0"/>
        </w:rPr>
        <w:t>.</w:t>
      </w:r>
      <w:r w:rsidR="00052A60" w:rsidRPr="00FB791D">
        <w:rPr>
          <w:rStyle w:val="Vrazn"/>
          <w:b/>
          <w:bCs w:val="0"/>
        </w:rPr>
        <w:t>6</w:t>
      </w:r>
      <w:r w:rsidR="00081ED8" w:rsidRPr="00FB791D">
        <w:rPr>
          <w:rStyle w:val="Vrazn"/>
          <w:b/>
          <w:bCs w:val="0"/>
        </w:rPr>
        <w:t xml:space="preserve"> </w:t>
      </w:r>
      <w:r w:rsidR="00F72AFE" w:rsidRPr="00FB791D">
        <w:rPr>
          <w:rStyle w:val="Vrazn"/>
          <w:b/>
          <w:bCs w:val="0"/>
        </w:rPr>
        <w:tab/>
      </w:r>
      <w:r w:rsidR="00BB2788" w:rsidRPr="00FB791D">
        <w:rPr>
          <w:rStyle w:val="Vrazn"/>
          <w:b/>
          <w:bCs w:val="0"/>
        </w:rPr>
        <w:t>Oprávnené výdavky</w:t>
      </w:r>
      <w:bookmarkEnd w:id="54"/>
      <w:r w:rsidR="00BB2788" w:rsidRPr="00FB791D">
        <w:rPr>
          <w:rStyle w:val="Vrazn"/>
          <w:b/>
          <w:bCs w:val="0"/>
        </w:rPr>
        <w:t xml:space="preserve"> </w:t>
      </w:r>
      <w:r w:rsidR="0027566E" w:rsidRPr="00FB791D">
        <w:rPr>
          <w:rStyle w:val="Vrazn"/>
          <w:b/>
          <w:bCs w:val="0"/>
        </w:rPr>
        <w:t>v oprávnených aktivitách</w:t>
      </w:r>
      <w:bookmarkEnd w:id="55"/>
      <w:r w:rsidR="0027566E">
        <w:rPr>
          <w:rStyle w:val="Vrazn"/>
          <w:b/>
          <w:bCs w:val="0"/>
        </w:rPr>
        <w:t xml:space="preserve"> </w:t>
      </w:r>
    </w:p>
    <w:p w14:paraId="38D45393" w14:textId="3E1B9A1E" w:rsidR="00951FC7" w:rsidRPr="00B7746D" w:rsidRDefault="00A9091C" w:rsidP="00956C09">
      <w:pPr>
        <w:rPr>
          <w:rFonts w:ascii="Calibri" w:hAnsi="Calibri" w:cs="Calibri"/>
          <w:szCs w:val="24"/>
          <w:rPrChange w:id="56" w:author="Bagiová Tatiana" w:date="2026-01-29T13:23:00Z" w16du:dateUtc="2026-01-29T12:23:00Z">
            <w:rPr/>
          </w:rPrChange>
        </w:rPr>
      </w:pPr>
      <w:r>
        <w:t>Zoznam</w:t>
      </w:r>
      <w:r w:rsidRPr="00BB2788">
        <w:t xml:space="preserve"> </w:t>
      </w:r>
      <w:r w:rsidR="00BB2788" w:rsidRPr="006832C6">
        <w:t xml:space="preserve">oprávnených výdavkov </w:t>
      </w:r>
      <w:r w:rsidR="006B41F7" w:rsidRPr="006832C6">
        <w:t xml:space="preserve">je definovaný v prílohe </w:t>
      </w:r>
      <w:r w:rsidR="00B31537">
        <w:t>č. 3</w:t>
      </w:r>
      <w:r w:rsidR="006832C6" w:rsidRPr="006832C6">
        <w:t xml:space="preserve"> Zoznam oprávnených výdavkov pre užívateľa v</w:t>
      </w:r>
      <w:r w:rsidR="00B64460">
        <w:t xml:space="preserve"> tejto </w:t>
      </w:r>
      <w:r w:rsidR="006832C6" w:rsidRPr="006832C6">
        <w:t>príručke</w:t>
      </w:r>
      <w:r w:rsidR="00B64460">
        <w:t>.</w:t>
      </w:r>
      <w:r w:rsidR="006832C6" w:rsidRPr="006832C6">
        <w:t xml:space="preserve"> </w:t>
      </w:r>
      <w:r w:rsidR="00B64460">
        <w:t>Z</w:t>
      </w:r>
      <w:r w:rsidR="009A5985" w:rsidRPr="006832C6">
        <w:t xml:space="preserve"> vecného hľadiska sú určené </w:t>
      </w:r>
      <w:r w:rsidR="00C65584" w:rsidRPr="006832C6">
        <w:t xml:space="preserve">na </w:t>
      </w:r>
      <w:r w:rsidR="006832C6" w:rsidRPr="006832C6">
        <w:t xml:space="preserve">obnovu a </w:t>
      </w:r>
      <w:r w:rsidR="00C65584" w:rsidRPr="006832C6">
        <w:t xml:space="preserve">modernizáciu </w:t>
      </w:r>
      <w:r w:rsidR="000B142C" w:rsidRPr="006832C6">
        <w:t>materiálno</w:t>
      </w:r>
      <w:r w:rsidR="000B142C">
        <w:t>-</w:t>
      </w:r>
      <w:r w:rsidR="000B142C" w:rsidRPr="006832C6">
        <w:t>technického vybavenia vo všeobecných a špecializovaných ambulanciách</w:t>
      </w:r>
      <w:r w:rsidR="000B142C">
        <w:t>.</w:t>
      </w:r>
      <w:r w:rsidR="00FC1B8B">
        <w:t xml:space="preserve"> </w:t>
      </w:r>
      <w:r w:rsidR="00FC1B8B" w:rsidRPr="00FB791D">
        <w:rPr>
          <w:b/>
        </w:rPr>
        <w:t>O</w:t>
      </w:r>
      <w:r w:rsidR="00FC1B8B">
        <w:rPr>
          <w:b/>
        </w:rPr>
        <w:t>p</w:t>
      </w:r>
      <w:r w:rsidR="00FC1B8B" w:rsidRPr="00FC1B8B">
        <w:rPr>
          <w:b/>
        </w:rPr>
        <w:t>rá</w:t>
      </w:r>
      <w:r w:rsidR="00FC1B8B" w:rsidRPr="00641B34">
        <w:rPr>
          <w:b/>
        </w:rPr>
        <w:t>vnenosť</w:t>
      </w:r>
      <w:r w:rsidR="00FC1B8B">
        <w:rPr>
          <w:b/>
        </w:rPr>
        <w:t xml:space="preserve"> </w:t>
      </w:r>
      <w:r w:rsidR="00FC1B8B" w:rsidRPr="00FB791D">
        <w:rPr>
          <w:b/>
        </w:rPr>
        <w:t>výdavkov</w:t>
      </w:r>
      <w:r w:rsidR="00FC1B8B">
        <w:t xml:space="preserve"> je definovaná </w:t>
      </w:r>
      <w:r w:rsidR="00FC1B8B" w:rsidRPr="00B7746D">
        <w:rPr>
          <w:rStyle w:val="normaltextrun"/>
          <w:rFonts w:ascii="Calibri" w:hAnsi="Calibri" w:cs="Calibri"/>
          <w:color w:val="000000"/>
          <w:szCs w:val="24"/>
          <w:shd w:val="clear" w:color="auto" w:fill="FFFFFF"/>
        </w:rPr>
        <w:t xml:space="preserve">dňom podania žiadosti o poskytnutie finančných prostriedkov </w:t>
      </w:r>
      <w:del w:id="57" w:author="Bagiová Tatiana" w:date="2026-01-30T12:56:00Z" w16du:dateUtc="2026-01-30T11:56:00Z">
        <w:r w:rsidR="00FC1B8B" w:rsidRPr="00B7746D" w:rsidDel="00593B95">
          <w:rPr>
            <w:rStyle w:val="normaltextrun"/>
            <w:rFonts w:ascii="Calibri" w:hAnsi="Calibri" w:cs="Calibri"/>
            <w:color w:val="000000"/>
            <w:szCs w:val="24"/>
            <w:shd w:val="clear" w:color="auto" w:fill="FFFFFF"/>
          </w:rPr>
          <w:delText>s príspevku</w:delText>
        </w:r>
      </w:del>
      <w:ins w:id="58" w:author="Bagiová Tatiana" w:date="2026-01-30T12:56:00Z" w16du:dateUtc="2026-01-30T11:56:00Z">
        <w:r w:rsidR="00593B95">
          <w:rPr>
            <w:rStyle w:val="normaltextrun"/>
            <w:rFonts w:ascii="Calibri" w:hAnsi="Calibri" w:cs="Calibri"/>
            <w:color w:val="000000"/>
            <w:szCs w:val="24"/>
            <w:shd w:val="clear" w:color="auto" w:fill="FFFFFF"/>
          </w:rPr>
          <w:t>z</w:t>
        </w:r>
        <w:r w:rsidR="00593B95" w:rsidRPr="00B7746D">
          <w:rPr>
            <w:rStyle w:val="normaltextrun"/>
            <w:rFonts w:ascii="Calibri" w:hAnsi="Calibri" w:cs="Calibri"/>
            <w:color w:val="000000"/>
            <w:szCs w:val="24"/>
            <w:shd w:val="clear" w:color="auto" w:fill="FFFFFF"/>
          </w:rPr>
          <w:t> príspevku</w:t>
        </w:r>
      </w:ins>
      <w:del w:id="59" w:author="Bagiová Tatiana" w:date="2026-01-29T13:23:00Z" w16du:dateUtc="2026-01-29T12:23:00Z">
        <w:r w:rsidR="00FC1B8B" w:rsidRPr="00B7746D" w:rsidDel="000C3DF1">
          <w:rPr>
            <w:rStyle w:val="normaltextrun"/>
            <w:rFonts w:ascii="Calibri" w:hAnsi="Calibri" w:cs="Calibri"/>
            <w:color w:val="000000"/>
            <w:szCs w:val="24"/>
            <w:shd w:val="clear" w:color="auto" w:fill="FFFFFF"/>
          </w:rPr>
          <w:delText xml:space="preserve"> </w:delText>
        </w:r>
      </w:del>
      <w:del w:id="60" w:author="Bagiová Tatiana" w:date="2025-12-17T11:14:00Z" w16du:dateUtc="2025-12-17T10:14:00Z">
        <w:r w:rsidR="00FC1B8B" w:rsidRPr="00B7746D" w:rsidDel="002D5E87">
          <w:rPr>
            <w:rStyle w:val="normaltextrun"/>
            <w:rFonts w:ascii="Calibri" w:hAnsi="Calibri" w:cs="Calibri"/>
            <w:color w:val="000000"/>
            <w:szCs w:val="24"/>
            <w:shd w:val="clear" w:color="auto" w:fill="FFFFFF"/>
          </w:rPr>
          <w:delText>na</w:delText>
        </w:r>
      </w:del>
      <w:del w:id="61" w:author="Bagiová Tatiana" w:date="2025-12-17T11:11:00Z" w16du:dateUtc="2025-12-17T10:11:00Z">
        <w:r w:rsidR="00FC1B8B" w:rsidRPr="00B7746D" w:rsidDel="00BA3280">
          <w:rPr>
            <w:rStyle w:val="normaltextrun"/>
            <w:rFonts w:ascii="Calibri" w:hAnsi="Calibri" w:cs="Calibri"/>
            <w:color w:val="000000"/>
            <w:szCs w:val="24"/>
            <w:shd w:val="clear" w:color="auto" w:fill="FFFFFF"/>
          </w:rPr>
          <w:delText xml:space="preserve"> V</w:delText>
        </w:r>
        <w:r w:rsidR="003E1045" w:rsidRPr="00B7746D" w:rsidDel="00BA3280">
          <w:rPr>
            <w:rStyle w:val="normaltextrun"/>
            <w:rFonts w:ascii="Calibri" w:hAnsi="Calibri" w:cs="Calibri"/>
            <w:color w:val="000000"/>
            <w:szCs w:val="24"/>
            <w:shd w:val="clear" w:color="auto" w:fill="FFFFFF"/>
          </w:rPr>
          <w:delText>Ú</w:delText>
        </w:r>
        <w:r w:rsidR="00FC1B8B" w:rsidRPr="00B7746D" w:rsidDel="00BA3280">
          <w:rPr>
            <w:rStyle w:val="normaltextrun"/>
            <w:rFonts w:ascii="Calibri" w:hAnsi="Calibri" w:cs="Calibri"/>
            <w:color w:val="000000"/>
            <w:szCs w:val="24"/>
            <w:shd w:val="clear" w:color="auto" w:fill="FFFFFF"/>
          </w:rPr>
          <w:delText>C</w:delText>
        </w:r>
      </w:del>
      <w:del w:id="62" w:author="Bagiová Tatiana" w:date="2025-12-17T13:06:00Z" w16du:dateUtc="2025-12-17T12:06:00Z">
        <w:r w:rsidR="00FC1B8B" w:rsidRPr="00B7746D" w:rsidDel="00657D75">
          <w:rPr>
            <w:rStyle w:val="normaltextrun"/>
            <w:rFonts w:ascii="Calibri" w:hAnsi="Calibri" w:cs="Calibri"/>
            <w:color w:val="000000"/>
            <w:szCs w:val="24"/>
            <w:shd w:val="clear" w:color="auto" w:fill="FFFFFF"/>
          </w:rPr>
          <w:delText>,</w:delText>
        </w:r>
        <w:r w:rsidR="00FC1B8B" w:rsidRPr="00B7746D" w:rsidDel="00657D75">
          <w:rPr>
            <w:rFonts w:ascii="Calibri" w:hAnsi="Calibri" w:cs="Calibri"/>
            <w:szCs w:val="24"/>
            <w:rPrChange w:id="63" w:author="Bagiová Tatiana" w:date="2026-01-29T13:23:00Z" w16du:dateUtc="2026-01-29T12:23:00Z">
              <w:rPr/>
            </w:rPrChange>
          </w:rPr>
          <w:delText xml:space="preserve"> po dobu 12 mesiacov</w:delText>
        </w:r>
        <w:r w:rsidR="00B90C50" w:rsidRPr="00B7746D" w:rsidDel="00657D75">
          <w:rPr>
            <w:rFonts w:ascii="Calibri" w:hAnsi="Calibri" w:cs="Calibri"/>
            <w:szCs w:val="24"/>
            <w:rPrChange w:id="64" w:author="Bagiová Tatiana" w:date="2026-01-29T13:23:00Z" w16du:dateUtc="2026-01-29T12:23:00Z">
              <w:rPr/>
            </w:rPrChange>
          </w:rPr>
          <w:delText xml:space="preserve"> (príloha č. 4)</w:delText>
        </w:r>
      </w:del>
      <w:r w:rsidR="00FC1B8B" w:rsidRPr="00B7746D">
        <w:rPr>
          <w:rFonts w:ascii="Calibri" w:hAnsi="Calibri" w:cs="Calibri"/>
          <w:szCs w:val="24"/>
          <w:rPrChange w:id="65" w:author="Bagiová Tatiana" w:date="2026-01-29T13:23:00Z" w16du:dateUtc="2026-01-29T12:23:00Z">
            <w:rPr/>
          </w:rPrChange>
        </w:rPr>
        <w:t>.</w:t>
      </w:r>
    </w:p>
    <w:p w14:paraId="6FE7E96C" w14:textId="76D8AC5E" w:rsidR="008E44C2" w:rsidRDefault="002234F5" w:rsidP="00956C09">
      <w:r w:rsidRPr="00C65584">
        <w:t xml:space="preserve">Počas celej doby implementácie je </w:t>
      </w:r>
      <w:r w:rsidR="00C65584" w:rsidRPr="00C65584">
        <w:t xml:space="preserve">užívateľ </w:t>
      </w:r>
      <w:r w:rsidRPr="00C65584">
        <w:t xml:space="preserve">povinný dodržiavať </w:t>
      </w:r>
      <w:r w:rsidRPr="00FB791D">
        <w:rPr>
          <w:b/>
        </w:rPr>
        <w:t>princíp hospodárnosti, efektívnosti a</w:t>
      </w:r>
      <w:r w:rsidR="00D96070" w:rsidRPr="00FB791D">
        <w:rPr>
          <w:b/>
        </w:rPr>
        <w:t> </w:t>
      </w:r>
      <w:r w:rsidRPr="00FB791D">
        <w:rPr>
          <w:b/>
        </w:rPr>
        <w:t>účelnosti</w:t>
      </w:r>
      <w:r w:rsidR="00D96070" w:rsidRPr="00FB791D">
        <w:rPr>
          <w:b/>
        </w:rPr>
        <w:t xml:space="preserve">. </w:t>
      </w:r>
      <w:r w:rsidRPr="00C65584">
        <w:t xml:space="preserve">Užívateľ </w:t>
      </w:r>
      <w:r w:rsidR="00C65584" w:rsidRPr="00C65584">
        <w:t>musí zabezpečiť</w:t>
      </w:r>
      <w:r w:rsidRPr="00C65584">
        <w:t xml:space="preserve">, aby finančné prostriedky z príspevku, ktoré mu budú poskytnuté podľa </w:t>
      </w:r>
      <w:r w:rsidR="00B64460">
        <w:t>z</w:t>
      </w:r>
      <w:r w:rsidRPr="00C65584">
        <w:t xml:space="preserve">mluvy neboli duplicitne uhrádzané z iných zdrojov financovania. </w:t>
      </w:r>
    </w:p>
    <w:p w14:paraId="2EF2C3E1" w14:textId="389A5ED2" w:rsidR="002234F5" w:rsidRPr="00C65584" w:rsidRDefault="002234F5" w:rsidP="00956C09">
      <w:r w:rsidRPr="00C65584">
        <w:t xml:space="preserve">V prípade porušenia uvedenej povinnosti je VÚC oprávnený žiadať od užívateľa vrátenie finančných prostriedkov z príspevku alebo ich časť a užívateľ je povinný vrátiť finančné prostriedky z príspevku alebo ich časť v súlade s príslušnými ustanoveniami </w:t>
      </w:r>
      <w:r w:rsidR="00052A60">
        <w:t>Z</w:t>
      </w:r>
      <w:r w:rsidRPr="00C65584">
        <w:t>mluvy</w:t>
      </w:r>
      <w:r w:rsidR="00052A60">
        <w:t xml:space="preserve"> o poskytnutí finančných prostriedkov z príspevku</w:t>
      </w:r>
      <w:r w:rsidRPr="00C65584">
        <w:t>.</w:t>
      </w:r>
    </w:p>
    <w:p w14:paraId="32515B17" w14:textId="3B140355" w:rsidR="00D944FE" w:rsidRPr="001F6649" w:rsidRDefault="00A173A6" w:rsidP="008840B6">
      <w:pPr>
        <w:pStyle w:val="Nadpis2"/>
        <w:rPr>
          <w:rStyle w:val="Vrazn"/>
          <w:rFonts w:ascii="Arial Narrow" w:eastAsiaTheme="minorEastAsia" w:hAnsi="Arial Narrow" w:cstheme="minorBidi"/>
          <w:b/>
          <w:sz w:val="24"/>
          <w:szCs w:val="22"/>
        </w:rPr>
      </w:pPr>
      <w:bookmarkStart w:id="66" w:name="_Toc216862989"/>
      <w:r w:rsidRPr="00FB791D">
        <w:t>2</w:t>
      </w:r>
      <w:r w:rsidR="001F6649" w:rsidRPr="00FB791D">
        <w:t>.</w:t>
      </w:r>
      <w:r w:rsidR="009A5985" w:rsidRPr="00FB791D">
        <w:t>7</w:t>
      </w:r>
      <w:r w:rsidR="001F6649" w:rsidRPr="00FB791D">
        <w:t xml:space="preserve"> </w:t>
      </w:r>
      <w:r w:rsidR="00F72AFE" w:rsidRPr="00FB791D">
        <w:tab/>
      </w:r>
      <w:r w:rsidR="00D944FE" w:rsidRPr="00FB791D">
        <w:t>Podmienka záväzku</w:t>
      </w:r>
      <w:r w:rsidR="0027566E" w:rsidRPr="00FB791D">
        <w:t xml:space="preserve"> užívateľov</w:t>
      </w:r>
      <w:bookmarkEnd w:id="66"/>
    </w:p>
    <w:p w14:paraId="76205EB7" w14:textId="42A05FA9" w:rsidR="00D944FE" w:rsidRPr="00B01C92" w:rsidRDefault="00D944FE" w:rsidP="00925847">
      <w:pPr>
        <w:spacing w:after="0" w:line="276" w:lineRule="auto"/>
      </w:pPr>
      <w:r w:rsidRPr="00070678">
        <w:rPr>
          <w:b/>
        </w:rPr>
        <w:t>Užívateľ sa zaväzuje</w:t>
      </w:r>
      <w:r w:rsidRPr="00B01C92">
        <w:t xml:space="preserve"> počas </w:t>
      </w:r>
      <w:r w:rsidR="00B01C92" w:rsidRPr="00B01C92">
        <w:t xml:space="preserve">minimálne </w:t>
      </w:r>
      <w:r w:rsidRPr="0085651C">
        <w:rPr>
          <w:b/>
        </w:rPr>
        <w:t>5</w:t>
      </w:r>
      <w:r w:rsidRPr="00B01C92">
        <w:t xml:space="preserve"> rokov</w:t>
      </w:r>
      <w:r w:rsidR="00410570">
        <w:t>,</w:t>
      </w:r>
      <w:r w:rsidRPr="00B01C92">
        <w:t xml:space="preserve"> </w:t>
      </w:r>
      <w:r w:rsidR="00D245D3" w:rsidRPr="00B01C92">
        <w:t xml:space="preserve">odo dňa </w:t>
      </w:r>
      <w:r w:rsidR="00B01C92" w:rsidRPr="00B01C92">
        <w:t>ukončenia projektu</w:t>
      </w:r>
      <w:r w:rsidR="00D245D3" w:rsidRPr="00B01C92">
        <w:t>:</w:t>
      </w:r>
    </w:p>
    <w:p w14:paraId="52DE78C2" w14:textId="77777777" w:rsidR="004B60F2" w:rsidRDefault="00D944FE" w:rsidP="004B60F2">
      <w:pPr>
        <w:pStyle w:val="Odsekzoznamu"/>
        <w:numPr>
          <w:ilvl w:val="0"/>
          <w:numId w:val="12"/>
        </w:numPr>
        <w:spacing w:after="0"/>
        <w:contextualSpacing w:val="0"/>
        <w:rPr>
          <w:rFonts w:asciiTheme="minorHAnsi" w:hAnsiTheme="minorHAnsi"/>
        </w:rPr>
      </w:pPr>
      <w:r w:rsidRPr="00B01C92">
        <w:rPr>
          <w:rFonts w:asciiTheme="minorHAnsi" w:hAnsiTheme="minorHAnsi"/>
        </w:rPr>
        <w:t xml:space="preserve">prevádzkovať </w:t>
      </w:r>
      <w:r w:rsidR="00E561C9">
        <w:rPr>
          <w:rFonts w:asciiTheme="minorHAnsi" w:hAnsiTheme="minorHAnsi"/>
        </w:rPr>
        <w:t xml:space="preserve">verejne dostupnú </w:t>
      </w:r>
      <w:r w:rsidRPr="00B01C92">
        <w:rPr>
          <w:rFonts w:asciiTheme="minorHAnsi" w:hAnsiTheme="minorHAnsi"/>
        </w:rPr>
        <w:t xml:space="preserve">ambulanciu </w:t>
      </w:r>
      <w:r w:rsidR="00D245D3" w:rsidRPr="00B01C92">
        <w:rPr>
          <w:rFonts w:asciiTheme="minorHAnsi" w:hAnsiTheme="minorHAnsi"/>
        </w:rPr>
        <w:t xml:space="preserve">v rozsahu najmenej </w:t>
      </w:r>
      <w:r w:rsidR="00D245D3" w:rsidRPr="0085651C">
        <w:rPr>
          <w:rFonts w:asciiTheme="minorHAnsi" w:hAnsiTheme="minorHAnsi"/>
          <w:b/>
        </w:rPr>
        <w:t>20</w:t>
      </w:r>
      <w:r w:rsidR="00D245D3" w:rsidRPr="00B01C92">
        <w:rPr>
          <w:rFonts w:asciiTheme="minorHAnsi" w:hAnsiTheme="minorHAnsi"/>
        </w:rPr>
        <w:t xml:space="preserve"> ordinačných hodín týždenne pre špecializované ambulancie</w:t>
      </w:r>
      <w:r w:rsidR="00E561C9">
        <w:rPr>
          <w:rFonts w:asciiTheme="minorHAnsi" w:hAnsiTheme="minorHAnsi"/>
        </w:rPr>
        <w:t>, pre všeobecné ambulancie najmenej</w:t>
      </w:r>
      <w:r w:rsidR="00D245D3" w:rsidRPr="00B01C92">
        <w:rPr>
          <w:rFonts w:asciiTheme="minorHAnsi" w:hAnsiTheme="minorHAnsi"/>
        </w:rPr>
        <w:t xml:space="preserve"> </w:t>
      </w:r>
      <w:r w:rsidR="00410570" w:rsidRPr="0085651C">
        <w:rPr>
          <w:rFonts w:asciiTheme="minorHAnsi" w:hAnsiTheme="minorHAnsi"/>
          <w:b/>
        </w:rPr>
        <w:t>35</w:t>
      </w:r>
      <w:r w:rsidR="00E561C9">
        <w:rPr>
          <w:rFonts w:asciiTheme="minorHAnsi" w:hAnsiTheme="minorHAnsi"/>
        </w:rPr>
        <w:t xml:space="preserve"> hodín týždenne,</w:t>
      </w:r>
    </w:p>
    <w:p w14:paraId="3BCB8211" w14:textId="77777777" w:rsidR="004B60F2" w:rsidRPr="004B60F2" w:rsidRDefault="004B60F2" w:rsidP="004B60F2">
      <w:pPr>
        <w:pStyle w:val="Odsekzoznamu"/>
        <w:numPr>
          <w:ilvl w:val="0"/>
          <w:numId w:val="12"/>
        </w:numPr>
        <w:spacing w:after="0"/>
        <w:contextualSpacing w:val="0"/>
        <w:rPr>
          <w:rFonts w:asciiTheme="minorHAnsi" w:hAnsiTheme="minorHAnsi"/>
        </w:rPr>
      </w:pPr>
      <w:r w:rsidRPr="004B60F2">
        <w:rPr>
          <w:rFonts w:asciiTheme="minorHAnsi" w:hAnsiTheme="minorHAnsi"/>
        </w:rPr>
        <w:t xml:space="preserve">mať zmluvný vzťah aspoň s </w:t>
      </w:r>
      <w:r w:rsidRPr="004B60F2">
        <w:rPr>
          <w:rFonts w:asciiTheme="minorHAnsi" w:hAnsiTheme="minorHAnsi"/>
          <w:b/>
        </w:rPr>
        <w:t>2</w:t>
      </w:r>
      <w:r w:rsidRPr="004B60F2">
        <w:rPr>
          <w:rFonts w:asciiTheme="minorHAnsi" w:hAnsiTheme="minorHAnsi"/>
        </w:rPr>
        <w:t xml:space="preserve"> zdravotnými poisťovňami a nepodať žiadosť o ukončenie zmluvného vzťahu so zdravotnou poisťovňou z vlastnej iniciatívy</w:t>
      </w:r>
      <w:r w:rsidR="005B651C">
        <w:rPr>
          <w:rFonts w:asciiTheme="minorHAnsi" w:hAnsiTheme="minorHAnsi"/>
        </w:rPr>
        <w:t>,</w:t>
      </w:r>
    </w:p>
    <w:p w14:paraId="62B22A43" w14:textId="528DD328" w:rsidR="009C2383" w:rsidRPr="00FB791D" w:rsidRDefault="00D245D3">
      <w:pPr>
        <w:pStyle w:val="Odsekzoznamu"/>
        <w:numPr>
          <w:ilvl w:val="0"/>
          <w:numId w:val="12"/>
        </w:numPr>
        <w:spacing w:after="120"/>
        <w:contextualSpacing w:val="0"/>
        <w:rPr>
          <w:rFonts w:asciiTheme="minorHAnsi" w:hAnsiTheme="minorHAnsi"/>
        </w:rPr>
      </w:pPr>
      <w:r w:rsidRPr="004B60F2">
        <w:rPr>
          <w:rFonts w:asciiTheme="minorHAnsi" w:hAnsiTheme="minorHAnsi"/>
        </w:rPr>
        <w:t xml:space="preserve">umožniť </w:t>
      </w:r>
      <w:r w:rsidRPr="009E4957">
        <w:rPr>
          <w:rFonts w:asciiTheme="minorHAnsi" w:hAnsiTheme="minorHAnsi"/>
          <w:b/>
          <w:bCs/>
        </w:rPr>
        <w:t>bezplatné</w:t>
      </w:r>
      <w:r w:rsidRPr="004B60F2">
        <w:rPr>
          <w:rFonts w:asciiTheme="minorHAnsi" w:hAnsiTheme="minorHAnsi"/>
        </w:rPr>
        <w:t xml:space="preserve"> objednávanie pacientov spôsobom obvyklým u poskytovateľa všeobecnej/špecializovanej ambulantnej</w:t>
      </w:r>
      <w:r w:rsidR="00410570" w:rsidRPr="004B60F2">
        <w:rPr>
          <w:rFonts w:asciiTheme="minorHAnsi" w:hAnsiTheme="minorHAnsi"/>
        </w:rPr>
        <w:t xml:space="preserve"> zdravotnej</w:t>
      </w:r>
      <w:r w:rsidRPr="004B60F2">
        <w:rPr>
          <w:rFonts w:asciiTheme="minorHAnsi" w:hAnsiTheme="minorHAnsi"/>
        </w:rPr>
        <w:t xml:space="preserve"> starostlivosti</w:t>
      </w:r>
      <w:r w:rsidR="005B651C">
        <w:rPr>
          <w:rFonts w:asciiTheme="minorHAnsi" w:hAnsiTheme="minorHAnsi"/>
        </w:rPr>
        <w:t>.</w:t>
      </w:r>
    </w:p>
    <w:p w14:paraId="0949ACFB" w14:textId="6BCC9005" w:rsidR="00D245D3" w:rsidRPr="00FB791D" w:rsidRDefault="00826D6B" w:rsidP="00FB791D">
      <w:pPr>
        <w:spacing w:after="120"/>
        <w:rPr>
          <w:rFonts w:eastAsiaTheme="majorEastAsia" w:cstheme="majorBidi"/>
          <w:b/>
          <w:color w:val="1F4E79" w:themeColor="accent1" w:themeShade="80"/>
          <w:sz w:val="28"/>
          <w:szCs w:val="24"/>
          <w:highlight w:val="lightGray"/>
        </w:rPr>
      </w:pPr>
      <w:r w:rsidRPr="00FB791D">
        <w:rPr>
          <w:b/>
        </w:rPr>
        <w:t>Ak na základe overenia veľkostnej kategórie podniku užívateľ spĺňa definíciu MSP (malý a stredný podnik), doba udržateľnosti sa skracuje na 3 roky.</w:t>
      </w:r>
    </w:p>
    <w:p w14:paraId="3BDE1F65" w14:textId="36F992B3" w:rsidR="00471DD9" w:rsidRPr="006832C6" w:rsidRDefault="00471DD9" w:rsidP="008840B6">
      <w:pPr>
        <w:pStyle w:val="Nadpis2"/>
        <w:rPr>
          <w:rStyle w:val="Vrazn"/>
          <w:rFonts w:eastAsiaTheme="minorEastAsia" w:cstheme="minorBidi"/>
          <w:b/>
          <w:bCs w:val="0"/>
          <w:sz w:val="24"/>
          <w:szCs w:val="22"/>
        </w:rPr>
      </w:pPr>
      <w:bookmarkStart w:id="67" w:name="_Toc216862990"/>
      <w:r w:rsidRPr="006832C6">
        <w:rPr>
          <w:rStyle w:val="Vrazn"/>
          <w:b/>
          <w:bCs w:val="0"/>
        </w:rPr>
        <w:t>2.</w:t>
      </w:r>
      <w:r w:rsidR="009A5985" w:rsidRPr="006832C6">
        <w:rPr>
          <w:rStyle w:val="Vrazn"/>
          <w:b/>
          <w:bCs w:val="0"/>
        </w:rPr>
        <w:t>8</w:t>
      </w:r>
      <w:r w:rsidRPr="006832C6">
        <w:rPr>
          <w:rStyle w:val="Vrazn"/>
          <w:b/>
          <w:bCs w:val="0"/>
        </w:rPr>
        <w:t xml:space="preserve"> </w:t>
      </w:r>
      <w:r w:rsidR="008429A8">
        <w:rPr>
          <w:rStyle w:val="Vrazn"/>
          <w:b/>
          <w:bCs w:val="0"/>
        </w:rPr>
        <w:tab/>
      </w:r>
      <w:r w:rsidRPr="006832C6">
        <w:rPr>
          <w:rStyle w:val="Vrazn"/>
          <w:b/>
          <w:bCs w:val="0"/>
        </w:rPr>
        <w:t>Uplatňovanie pravidiel štátnej pomoci</w:t>
      </w:r>
      <w:bookmarkEnd w:id="67"/>
      <w:r w:rsidR="0027566E" w:rsidRPr="006832C6">
        <w:rPr>
          <w:rStyle w:val="Vrazn"/>
          <w:b/>
          <w:bCs w:val="0"/>
        </w:rPr>
        <w:t xml:space="preserve"> </w:t>
      </w:r>
    </w:p>
    <w:p w14:paraId="53672D3F" w14:textId="233ED9C4" w:rsidR="003D1020" w:rsidRPr="00FB791D" w:rsidRDefault="00D86591" w:rsidP="00FB791D">
      <w:pPr>
        <w:spacing w:after="120"/>
        <w:rPr>
          <w:rFonts w:cstheme="minorHAnsi"/>
          <w:szCs w:val="24"/>
        </w:rPr>
      </w:pPr>
      <w:r>
        <w:rPr>
          <w:rFonts w:cstheme="minorHAnsi"/>
          <w:szCs w:val="24"/>
        </w:rPr>
        <w:t>U</w:t>
      </w:r>
      <w:r w:rsidR="003D1020" w:rsidRPr="00FB791D">
        <w:rPr>
          <w:rFonts w:cstheme="minorHAnsi"/>
          <w:szCs w:val="24"/>
        </w:rPr>
        <w:t xml:space="preserve">žívateľ </w:t>
      </w:r>
      <w:r>
        <w:rPr>
          <w:rFonts w:cstheme="minorHAnsi"/>
          <w:szCs w:val="24"/>
        </w:rPr>
        <w:t xml:space="preserve">je </w:t>
      </w:r>
      <w:r w:rsidR="003D1020" w:rsidRPr="00FB791D">
        <w:rPr>
          <w:rFonts w:cstheme="minorHAnsi"/>
          <w:szCs w:val="24"/>
        </w:rPr>
        <w:t xml:space="preserve">povinný dodržiavať pravidlá vyplývajúce z uplatňovania štátnej/minimálnej pomoci v súlade so schémou minimálnej pomoci s názvom: </w:t>
      </w:r>
      <w:r w:rsidR="003D1020" w:rsidRPr="00FB791D">
        <w:rPr>
          <w:rFonts w:cstheme="minorHAnsi"/>
          <w:i/>
          <w:szCs w:val="24"/>
        </w:rPr>
        <w:t>„Schéma minimálnej pomoci SVHZ na podporu materiálno-technického vybavenia pre zariadenia ambulantnej zdravotnej starostlivosti“</w:t>
      </w:r>
      <w:r w:rsidR="003D1020" w:rsidRPr="00FB791D">
        <w:rPr>
          <w:rFonts w:cstheme="minorHAnsi"/>
          <w:szCs w:val="24"/>
        </w:rPr>
        <w:t xml:space="preserve"> (ďalej len „schéma“).</w:t>
      </w:r>
    </w:p>
    <w:p w14:paraId="383FB5A2" w14:textId="77777777" w:rsidR="003D1020" w:rsidRPr="00FB791D" w:rsidRDefault="003D1020" w:rsidP="00FB791D">
      <w:pPr>
        <w:spacing w:after="120"/>
        <w:rPr>
          <w:rFonts w:cstheme="minorHAnsi"/>
          <w:b/>
          <w:szCs w:val="24"/>
        </w:rPr>
      </w:pPr>
      <w:r w:rsidRPr="00FB791D">
        <w:rPr>
          <w:rFonts w:cstheme="minorHAnsi"/>
          <w:szCs w:val="24"/>
        </w:rPr>
        <w:t xml:space="preserve">Užívateľ, ktorý je v schéme definovaný ako prijímateľ pomoci, bude písomne poverený službou všeobecného hospodárskeho záujmu (ďalej len “SVHZ“), na ktorú sa poskytuje minimálna pomoc. Za SVHZ sa </w:t>
      </w:r>
      <w:r w:rsidRPr="00FB791D">
        <w:rPr>
          <w:rFonts w:cstheme="minorHAnsi"/>
          <w:b/>
          <w:szCs w:val="24"/>
        </w:rPr>
        <w:t>určuje služba poskytovania ambulantnej zdravotnej starostlivosti</w:t>
      </w:r>
      <w:r w:rsidRPr="00FB791D">
        <w:rPr>
          <w:rFonts w:cstheme="minorHAnsi"/>
          <w:szCs w:val="24"/>
        </w:rPr>
        <w:t xml:space="preserve"> </w:t>
      </w:r>
      <w:r w:rsidRPr="00FB791D">
        <w:rPr>
          <w:rFonts w:cstheme="minorHAnsi"/>
          <w:b/>
          <w:szCs w:val="24"/>
        </w:rPr>
        <w:t>definovanej v § 7 ods. 1 písm. a) body 1, 2 a 3 a § 8 zákona č. 576/2004 Z. z. o zdravotnej starostlivosti</w:t>
      </w:r>
      <w:r w:rsidRPr="00FB791D">
        <w:rPr>
          <w:rFonts w:cstheme="minorHAnsi"/>
          <w:szCs w:val="24"/>
        </w:rPr>
        <w:t xml:space="preserve">, službách súvisiacich s poskytovaním zdravotnej starostlivosti a o zmene a doplnení niektorých zákonov v znení neskorších predpisov. Bližšia definícia SVHZ je uvedená v schéme, v kapitole F) Rozsah pôsobnosti. </w:t>
      </w:r>
      <w:r w:rsidRPr="00FB791D">
        <w:rPr>
          <w:rFonts w:cstheme="minorHAnsi"/>
          <w:b/>
          <w:szCs w:val="24"/>
        </w:rPr>
        <w:t>Písomným poverením SVHZ je poverovací akt definovaný v zmluve o poskytnutie finančných prostriedkov z príspevku.</w:t>
      </w:r>
    </w:p>
    <w:p w14:paraId="7F27E954" w14:textId="77777777" w:rsidR="003D1020" w:rsidRPr="00FB791D" w:rsidRDefault="003D1020" w:rsidP="00FB791D">
      <w:pPr>
        <w:spacing w:after="120"/>
        <w:rPr>
          <w:rFonts w:cstheme="minorHAnsi"/>
          <w:szCs w:val="24"/>
        </w:rPr>
      </w:pPr>
      <w:r w:rsidRPr="00FB791D">
        <w:rPr>
          <w:rFonts w:cstheme="minorHAnsi"/>
          <w:szCs w:val="24"/>
        </w:rPr>
        <w:t xml:space="preserve">Celková výška minimálnej pomoci poskytnutá užívateľovi v priebehu obdobia troch rokov predchádzajúcich dňu poskytnutia minimálnej pomoci spolu s minimálnou pomocou navrhovanou podľa tejto schémy nesmie presiahnuť </w:t>
      </w:r>
      <w:r w:rsidRPr="00FB791D">
        <w:rPr>
          <w:rFonts w:cstheme="minorHAnsi"/>
          <w:b/>
          <w:szCs w:val="24"/>
        </w:rPr>
        <w:t>strop pomoci vo výške 750 000 eur</w:t>
      </w:r>
      <w:r w:rsidRPr="00FB791D">
        <w:rPr>
          <w:rFonts w:cstheme="minorHAnsi"/>
          <w:szCs w:val="24"/>
        </w:rPr>
        <w:t xml:space="preserve"> .</w:t>
      </w:r>
    </w:p>
    <w:p w14:paraId="392F47C8" w14:textId="77777777" w:rsidR="003D1020" w:rsidRPr="00FB791D" w:rsidRDefault="003D1020" w:rsidP="00FB791D">
      <w:pPr>
        <w:spacing w:after="120"/>
        <w:rPr>
          <w:rFonts w:cstheme="minorHAnsi"/>
          <w:szCs w:val="24"/>
        </w:rPr>
      </w:pPr>
      <w:r w:rsidRPr="00FB791D">
        <w:rPr>
          <w:rFonts w:cstheme="minorHAnsi"/>
          <w:szCs w:val="24"/>
        </w:rPr>
        <w:t>V súvislosti s poskytnutím minimálnej pomoci užívateľovi sa dohliada:</w:t>
      </w:r>
    </w:p>
    <w:p w14:paraId="65E19EB1" w14:textId="77777777" w:rsidR="003D1020" w:rsidRPr="00FB791D" w:rsidRDefault="003D1020" w:rsidP="00FB791D">
      <w:pPr>
        <w:pStyle w:val="Odsekzoznamu"/>
        <w:numPr>
          <w:ilvl w:val="0"/>
          <w:numId w:val="37"/>
        </w:numPr>
        <w:spacing w:after="120" w:line="259" w:lineRule="auto"/>
        <w:contextualSpacing w:val="0"/>
        <w:rPr>
          <w:rFonts w:asciiTheme="minorHAnsi" w:hAnsiTheme="minorHAnsi" w:cstheme="minorHAnsi"/>
          <w:szCs w:val="24"/>
        </w:rPr>
      </w:pPr>
      <w:r w:rsidRPr="00FB791D">
        <w:rPr>
          <w:rFonts w:asciiTheme="minorHAnsi" w:hAnsiTheme="minorHAnsi" w:cstheme="minorHAnsi"/>
          <w:szCs w:val="24"/>
        </w:rPr>
        <w:t>či užívateľ tvorí s inými subjektami jediný podnik za účelom overenia stropu pomoci podľa schémy,</w:t>
      </w:r>
    </w:p>
    <w:p w14:paraId="1B91E0BE" w14:textId="77777777" w:rsidR="003D1020" w:rsidRPr="00FB791D" w:rsidRDefault="003D1020" w:rsidP="00FB791D">
      <w:pPr>
        <w:pStyle w:val="Odsekzoznamu"/>
        <w:numPr>
          <w:ilvl w:val="0"/>
          <w:numId w:val="37"/>
        </w:numPr>
        <w:spacing w:after="120" w:line="259" w:lineRule="auto"/>
        <w:contextualSpacing w:val="0"/>
        <w:rPr>
          <w:rFonts w:asciiTheme="minorHAnsi" w:hAnsiTheme="minorHAnsi" w:cstheme="minorHAnsi"/>
          <w:szCs w:val="24"/>
        </w:rPr>
      </w:pPr>
      <w:r w:rsidRPr="00FB791D">
        <w:rPr>
          <w:rFonts w:asciiTheme="minorHAnsi" w:hAnsiTheme="minorHAnsi" w:cstheme="minorHAnsi"/>
          <w:szCs w:val="24"/>
        </w:rPr>
        <w:t>či poskytnutím minimálnej pomoci je dodržaný strop pomoci podľa schémy,</w:t>
      </w:r>
    </w:p>
    <w:p w14:paraId="466796D7" w14:textId="77777777" w:rsidR="003D1020" w:rsidRPr="00FB791D" w:rsidRDefault="003D1020" w:rsidP="00FB791D">
      <w:pPr>
        <w:pStyle w:val="Odsekzoznamu"/>
        <w:numPr>
          <w:ilvl w:val="0"/>
          <w:numId w:val="37"/>
        </w:numPr>
        <w:spacing w:after="120" w:line="259" w:lineRule="auto"/>
        <w:contextualSpacing w:val="0"/>
        <w:rPr>
          <w:rFonts w:asciiTheme="minorHAnsi" w:hAnsiTheme="minorHAnsi" w:cstheme="minorHAnsi"/>
          <w:szCs w:val="24"/>
        </w:rPr>
      </w:pPr>
      <w:r w:rsidRPr="00FB791D">
        <w:rPr>
          <w:rFonts w:asciiTheme="minorHAnsi" w:hAnsiTheme="minorHAnsi" w:cstheme="minorHAnsi"/>
          <w:szCs w:val="24"/>
        </w:rPr>
        <w:t>či v čase podania žiadosti o poskytnutie finančných prostriedkov z príspevku nežiada aj o inú minimálnu pomoc alebo štátnu pomoc od iného poskytovateľa pomoci, resp. vykonávateľa schémy,</w:t>
      </w:r>
    </w:p>
    <w:p w14:paraId="0F128A54" w14:textId="77777777" w:rsidR="003D1020" w:rsidRPr="00FB791D" w:rsidRDefault="003D1020" w:rsidP="00FB791D">
      <w:pPr>
        <w:pStyle w:val="Odsekzoznamu"/>
        <w:numPr>
          <w:ilvl w:val="0"/>
          <w:numId w:val="37"/>
        </w:numPr>
        <w:spacing w:after="120" w:line="259" w:lineRule="auto"/>
        <w:contextualSpacing w:val="0"/>
        <w:rPr>
          <w:rFonts w:asciiTheme="minorHAnsi" w:hAnsiTheme="minorHAnsi" w:cstheme="minorHAnsi"/>
          <w:szCs w:val="24"/>
        </w:rPr>
      </w:pPr>
      <w:r w:rsidRPr="00FB791D">
        <w:rPr>
          <w:rFonts w:asciiTheme="minorHAnsi" w:hAnsiTheme="minorHAnsi" w:cstheme="minorHAnsi"/>
          <w:szCs w:val="24"/>
        </w:rPr>
        <w:t>či v čase podania žiadosti o poskytnutie finančných prostriedkov z príspevku prijal náhradu týkajúcu sa tej istej SVHZ (poskytovanie ambulantnej zdravotnej starostlivosti) bez ohľadu či táto náhrada predstavovala štátnu pomoc alebo nie,</w:t>
      </w:r>
    </w:p>
    <w:p w14:paraId="55517249" w14:textId="77777777" w:rsidR="003D1020" w:rsidRPr="00FB791D" w:rsidRDefault="003D1020" w:rsidP="00FB791D">
      <w:pPr>
        <w:pStyle w:val="Odsekzoznamu"/>
        <w:numPr>
          <w:ilvl w:val="0"/>
          <w:numId w:val="37"/>
        </w:numPr>
        <w:spacing w:after="120" w:line="259" w:lineRule="auto"/>
        <w:contextualSpacing w:val="0"/>
        <w:rPr>
          <w:rFonts w:asciiTheme="minorHAnsi" w:hAnsiTheme="minorHAnsi" w:cstheme="minorHAnsi"/>
          <w:szCs w:val="24"/>
        </w:rPr>
      </w:pPr>
      <w:r w:rsidRPr="00FB791D">
        <w:rPr>
          <w:rFonts w:asciiTheme="minorHAnsi" w:hAnsiTheme="minorHAnsi" w:cstheme="minorHAnsi"/>
          <w:szCs w:val="24"/>
        </w:rPr>
        <w:t>či spĺňa podmienky v rámci zadefinovania veľkostnej kategórie podľa definície mikro, malých a stredných podnikov (ďalej len „MSP</w:t>
      </w:r>
      <w:r w:rsidRPr="00FB791D">
        <w:rPr>
          <w:rStyle w:val="Odkaznapoznmkupodiarou"/>
          <w:rFonts w:asciiTheme="minorHAnsi" w:hAnsiTheme="minorHAnsi" w:cstheme="minorHAnsi"/>
          <w:szCs w:val="24"/>
        </w:rPr>
        <w:footnoteReference w:id="6"/>
      </w:r>
      <w:r w:rsidRPr="00FB791D">
        <w:rPr>
          <w:rFonts w:asciiTheme="minorHAnsi" w:hAnsiTheme="minorHAnsi" w:cstheme="minorHAnsi"/>
          <w:szCs w:val="24"/>
        </w:rPr>
        <w:t>“),</w:t>
      </w:r>
    </w:p>
    <w:p w14:paraId="309A3615" w14:textId="6DCB64AF" w:rsidR="003D1020" w:rsidRPr="00FB791D" w:rsidRDefault="003D1020" w:rsidP="0077573B">
      <w:pPr>
        <w:pStyle w:val="Odsekzoznamu"/>
        <w:numPr>
          <w:ilvl w:val="0"/>
          <w:numId w:val="37"/>
        </w:numPr>
        <w:spacing w:after="120" w:line="259" w:lineRule="auto"/>
        <w:contextualSpacing w:val="0"/>
        <w:rPr>
          <w:rFonts w:asciiTheme="minorHAnsi" w:hAnsiTheme="minorHAnsi" w:cstheme="minorHAnsi"/>
        </w:rPr>
      </w:pPr>
      <w:r w:rsidRPr="00FB791D">
        <w:rPr>
          <w:rFonts w:asciiTheme="minorHAnsi" w:hAnsiTheme="minorHAnsi" w:cstheme="minorHAnsi"/>
          <w:szCs w:val="24"/>
        </w:rPr>
        <w:t>či v čase podania žiadosti o poskytnutie finančných prostriedkov z príspevku sa voči užívateľovi neuplatňuje vrátenie štátnej pomoci na základe rozhodnutia Európs</w:t>
      </w:r>
      <w:r w:rsidR="00FD65F1" w:rsidRPr="003D24B4">
        <w:rPr>
          <w:rFonts w:asciiTheme="minorHAnsi" w:hAnsiTheme="minorHAnsi" w:cstheme="minorHAnsi"/>
          <w:szCs w:val="24"/>
        </w:rPr>
        <w:t>kej komisie,</w:t>
      </w:r>
      <w:r w:rsidR="00FD65F1">
        <w:rPr>
          <w:rFonts w:asciiTheme="minorHAnsi" w:hAnsiTheme="minorHAnsi" w:cstheme="minorHAnsi"/>
          <w:szCs w:val="24"/>
        </w:rPr>
        <w:t xml:space="preserve"> </w:t>
      </w:r>
      <w:r w:rsidRPr="00FB791D">
        <w:rPr>
          <w:rFonts w:asciiTheme="minorHAnsi" w:hAnsiTheme="minorHAnsi" w:cstheme="minorHAnsi"/>
          <w:szCs w:val="24"/>
        </w:rPr>
        <w:t>v ktorom bola táto štátna pomoc označená za neoprávnenú a nezlučiteľnú s vnútorným trhom.</w:t>
      </w:r>
    </w:p>
    <w:p w14:paraId="27199C1F" w14:textId="77777777" w:rsidR="003D1020" w:rsidRPr="009A5985" w:rsidRDefault="003D1020" w:rsidP="00FB791D">
      <w:pPr>
        <w:spacing w:after="120"/>
        <w:rPr>
          <w:rFonts w:cstheme="minorHAnsi"/>
        </w:rPr>
      </w:pPr>
      <w:r w:rsidRPr="006832C6">
        <w:rPr>
          <w:rFonts w:cstheme="minorHAnsi"/>
          <w:szCs w:val="24"/>
        </w:rPr>
        <w:t>Minimálna pomoc sa podľa schémy môže užívateľovi poskytnúť, len ak budú splnené všetky uvedené podmienky.</w:t>
      </w:r>
    </w:p>
    <w:p w14:paraId="1C871899" w14:textId="4B408064" w:rsidR="0037021D" w:rsidRPr="00F23766" w:rsidRDefault="00956C09" w:rsidP="008840B6">
      <w:pPr>
        <w:pStyle w:val="Nadpis2"/>
        <w:rPr>
          <w:rStyle w:val="Vrazn"/>
          <w:b/>
          <w:bCs w:val="0"/>
          <w:sz w:val="32"/>
          <w:szCs w:val="32"/>
        </w:rPr>
      </w:pPr>
      <w:bookmarkStart w:id="68" w:name="_Toc216862991"/>
      <w:r w:rsidRPr="00F23766">
        <w:rPr>
          <w:rStyle w:val="Vrazn"/>
          <w:b/>
          <w:bCs w:val="0"/>
          <w:sz w:val="32"/>
          <w:szCs w:val="32"/>
        </w:rPr>
        <w:t>3</w:t>
      </w:r>
      <w:r w:rsidR="00E13A7D" w:rsidRPr="00F23766">
        <w:rPr>
          <w:rStyle w:val="Vrazn"/>
          <w:b/>
          <w:bCs w:val="0"/>
          <w:sz w:val="32"/>
          <w:szCs w:val="32"/>
        </w:rPr>
        <w:t xml:space="preserve"> </w:t>
      </w:r>
      <w:r w:rsidRPr="00F23766">
        <w:rPr>
          <w:rStyle w:val="Vrazn"/>
          <w:b/>
          <w:bCs w:val="0"/>
          <w:sz w:val="32"/>
          <w:szCs w:val="32"/>
        </w:rPr>
        <w:tab/>
      </w:r>
      <w:r w:rsidR="00E13A7D" w:rsidRPr="00F23766">
        <w:rPr>
          <w:rStyle w:val="Vrazn"/>
          <w:b/>
          <w:bCs w:val="0"/>
          <w:sz w:val="32"/>
          <w:szCs w:val="32"/>
        </w:rPr>
        <w:t>Postup pri predkladaní žiadosti o  finančn</w:t>
      </w:r>
      <w:r w:rsidR="00AA41D3" w:rsidRPr="00F23766">
        <w:rPr>
          <w:rStyle w:val="Vrazn"/>
          <w:b/>
          <w:bCs w:val="0"/>
          <w:sz w:val="32"/>
          <w:szCs w:val="32"/>
        </w:rPr>
        <w:t>é</w:t>
      </w:r>
      <w:r w:rsidR="00E13A7D" w:rsidRPr="00F23766">
        <w:rPr>
          <w:rStyle w:val="Vrazn"/>
          <w:b/>
          <w:bCs w:val="0"/>
          <w:sz w:val="32"/>
          <w:szCs w:val="32"/>
        </w:rPr>
        <w:t xml:space="preserve"> prostriedk</w:t>
      </w:r>
      <w:r w:rsidR="00AA41D3" w:rsidRPr="00F23766">
        <w:rPr>
          <w:rStyle w:val="Vrazn"/>
          <w:b/>
          <w:bCs w:val="0"/>
          <w:sz w:val="32"/>
          <w:szCs w:val="32"/>
        </w:rPr>
        <w:t>y</w:t>
      </w:r>
      <w:r w:rsidR="00E13A7D" w:rsidRPr="00F23766">
        <w:rPr>
          <w:rStyle w:val="Vrazn"/>
          <w:b/>
          <w:bCs w:val="0"/>
          <w:sz w:val="32"/>
          <w:szCs w:val="32"/>
        </w:rPr>
        <w:t xml:space="preserve"> z</w:t>
      </w:r>
      <w:r w:rsidR="0037021D" w:rsidRPr="00F23766">
        <w:rPr>
          <w:rStyle w:val="Vrazn"/>
          <w:b/>
          <w:bCs w:val="0"/>
          <w:sz w:val="32"/>
          <w:szCs w:val="32"/>
        </w:rPr>
        <w:t> </w:t>
      </w:r>
      <w:r w:rsidR="00E13A7D" w:rsidRPr="00F23766">
        <w:rPr>
          <w:rStyle w:val="Vrazn"/>
          <w:b/>
          <w:bCs w:val="0"/>
          <w:sz w:val="32"/>
          <w:szCs w:val="32"/>
        </w:rPr>
        <w:t>príspevku</w:t>
      </w:r>
      <w:bookmarkEnd w:id="68"/>
    </w:p>
    <w:p w14:paraId="05C75611" w14:textId="0B8297EC" w:rsidR="00C1753C" w:rsidRPr="00D93614" w:rsidRDefault="00A173A6" w:rsidP="008840B6">
      <w:pPr>
        <w:pStyle w:val="Nadpis2"/>
      </w:pPr>
      <w:bookmarkStart w:id="69" w:name="_Toc216862992"/>
      <w:r w:rsidRPr="00FB791D">
        <w:rPr>
          <w:rStyle w:val="Vrazn"/>
          <w:b/>
          <w:bCs w:val="0"/>
        </w:rPr>
        <w:t>3</w:t>
      </w:r>
      <w:r w:rsidR="00E13A7D" w:rsidRPr="00FB791D">
        <w:rPr>
          <w:rStyle w:val="Vrazn"/>
          <w:b/>
          <w:bCs w:val="0"/>
        </w:rPr>
        <w:t xml:space="preserve">.1 </w:t>
      </w:r>
      <w:r w:rsidR="00F72AFE" w:rsidRPr="00FB791D">
        <w:rPr>
          <w:rStyle w:val="Vrazn"/>
          <w:b/>
          <w:bCs w:val="0"/>
        </w:rPr>
        <w:tab/>
      </w:r>
      <w:r w:rsidR="00E13A7D" w:rsidRPr="00FB791D">
        <w:rPr>
          <w:rStyle w:val="Vrazn"/>
          <w:b/>
          <w:bCs w:val="0"/>
        </w:rPr>
        <w:t>Zverejnenie vyzvania</w:t>
      </w:r>
      <w:ins w:id="70" w:author="Bagiová Tatiana" w:date="2026-01-29T10:28:00Z" w16du:dateUtc="2026-01-29T09:28:00Z">
        <w:r w:rsidR="00977014">
          <w:rPr>
            <w:rStyle w:val="Odkaznapoznmkupodiarou"/>
          </w:rPr>
          <w:footnoteReference w:id="7"/>
        </w:r>
      </w:ins>
      <w:r w:rsidR="00E13A7D" w:rsidRPr="00FB791D">
        <w:rPr>
          <w:rStyle w:val="Vrazn"/>
          <w:b/>
          <w:bCs w:val="0"/>
        </w:rPr>
        <w:t xml:space="preserve"> na predkladanie žiadosti </w:t>
      </w:r>
      <w:r w:rsidR="00E13A7D" w:rsidRPr="00FB791D">
        <w:t>o </w:t>
      </w:r>
      <w:r w:rsidR="00AA41D3" w:rsidRPr="00FB791D">
        <w:t>finančné</w:t>
      </w:r>
      <w:r w:rsidR="00DE28E8" w:rsidRPr="00FB791D">
        <w:t xml:space="preserve"> prostried</w:t>
      </w:r>
      <w:r w:rsidR="00AA41D3" w:rsidRPr="00FB791D">
        <w:t>ky</w:t>
      </w:r>
      <w:r w:rsidR="00DE28E8" w:rsidRPr="00FB791D">
        <w:t xml:space="preserve"> z príspevku</w:t>
      </w:r>
      <w:bookmarkEnd w:id="69"/>
    </w:p>
    <w:p w14:paraId="4B3D6B4B" w14:textId="07220A00" w:rsidR="00DB342B" w:rsidRPr="00FB791D" w:rsidRDefault="00A173A6">
      <w:pPr>
        <w:rPr>
          <w:rFonts w:cstheme="minorHAnsi"/>
        </w:rPr>
      </w:pPr>
      <w:r w:rsidRPr="00D93614">
        <w:t>VÚC</w:t>
      </w:r>
      <w:r w:rsidR="00F05DB3" w:rsidRPr="00D93614">
        <w:t xml:space="preserve"> </w:t>
      </w:r>
      <w:r w:rsidR="0037021D" w:rsidRPr="00D93614">
        <w:t>zverejní na svojom webovom sídle</w:t>
      </w:r>
      <w:r w:rsidR="00DE28E8" w:rsidRPr="00D93614">
        <w:t xml:space="preserve"> </w:t>
      </w:r>
      <w:r w:rsidR="00CC1192" w:rsidRPr="00D93614">
        <w:t xml:space="preserve">„Vyzvanie na predkladanie žiadostí o finančné prostriedky z príspevku pre užívateľov“ </w:t>
      </w:r>
      <w:r w:rsidR="007857F3" w:rsidRPr="00D93614">
        <w:t>(ďalej už len „vyzvanie“)</w:t>
      </w:r>
      <w:r w:rsidR="002C43D4" w:rsidRPr="00D93614">
        <w:t xml:space="preserve"> </w:t>
      </w:r>
      <w:r w:rsidR="00DE28E8" w:rsidRPr="00D93614">
        <w:t>spolu s podmienkami a ďalšími prílohami</w:t>
      </w:r>
      <w:r w:rsidR="005941E8" w:rsidRPr="00D93614">
        <w:t>.</w:t>
      </w:r>
      <w:r w:rsidR="00DB342B">
        <w:t xml:space="preserve"> </w:t>
      </w:r>
      <w:r w:rsidR="00D61C3E">
        <w:t xml:space="preserve">Užívateľ sa riadi pokynmi vo vyzvaní, </w:t>
      </w:r>
      <w:r w:rsidR="00D61C3E">
        <w:rPr>
          <w:rFonts w:cstheme="minorHAnsi"/>
        </w:rPr>
        <w:t xml:space="preserve">v prípade vzniku nesúladu medzi záväznou dokumentáciou a príručkou pre užívateľa je povinný postupovať podľa </w:t>
      </w:r>
      <w:r w:rsidR="00D61C3E" w:rsidRPr="00641B34">
        <w:rPr>
          <w:rFonts w:cstheme="minorHAnsi"/>
          <w:b/>
        </w:rPr>
        <w:t>príručky pre užívateľa</w:t>
      </w:r>
      <w:r w:rsidR="00D61C3E">
        <w:rPr>
          <w:rFonts w:cstheme="minorHAnsi"/>
          <w:b/>
        </w:rPr>
        <w:t>.</w:t>
      </w:r>
    </w:p>
    <w:p w14:paraId="0E4A0107" w14:textId="5B90F3DA" w:rsidR="008F5414" w:rsidRPr="00D93614" w:rsidRDefault="00A173A6" w:rsidP="008840B6">
      <w:pPr>
        <w:pStyle w:val="Nadpis2"/>
      </w:pPr>
      <w:bookmarkStart w:id="77" w:name="_Toc216862993"/>
      <w:r w:rsidRPr="00FB791D">
        <w:t>3</w:t>
      </w:r>
      <w:r w:rsidR="008F5414" w:rsidRPr="00FB791D">
        <w:t xml:space="preserve">.2 </w:t>
      </w:r>
      <w:r w:rsidR="00F72AFE" w:rsidRPr="00FB791D">
        <w:tab/>
      </w:r>
      <w:r w:rsidR="00B71213" w:rsidRPr="00FB791D">
        <w:t>Postup užívateľa pri predkladaní žiadosti o</w:t>
      </w:r>
      <w:r w:rsidR="008F5414" w:rsidRPr="00FB791D">
        <w:t>  finančn</w:t>
      </w:r>
      <w:r w:rsidR="00AA41D3" w:rsidRPr="00FB791D">
        <w:t>é</w:t>
      </w:r>
      <w:r w:rsidR="008F5414" w:rsidRPr="00FB791D">
        <w:t xml:space="preserve"> prostriedk</w:t>
      </w:r>
      <w:r w:rsidR="00AA41D3" w:rsidRPr="00FB791D">
        <w:t>y</w:t>
      </w:r>
      <w:r w:rsidR="008F5414" w:rsidRPr="00FB791D">
        <w:t xml:space="preserve"> z príspevku</w:t>
      </w:r>
      <w:bookmarkEnd w:id="77"/>
    </w:p>
    <w:p w14:paraId="481628C8" w14:textId="62B8B387" w:rsidR="00204386" w:rsidRDefault="00AA41D3" w:rsidP="008B1733">
      <w:pPr>
        <w:rPr>
          <w:szCs w:val="24"/>
        </w:rPr>
      </w:pPr>
      <w:r w:rsidRPr="00D93614">
        <w:rPr>
          <w:rFonts w:cs="Times New Roman"/>
          <w:szCs w:val="24"/>
        </w:rPr>
        <w:t>Užívateľ</w:t>
      </w:r>
      <w:r w:rsidR="00D428D9" w:rsidRPr="00D93614">
        <w:rPr>
          <w:rFonts w:cs="Times New Roman"/>
          <w:szCs w:val="24"/>
        </w:rPr>
        <w:t xml:space="preserve"> </w:t>
      </w:r>
      <w:r w:rsidRPr="00D93614">
        <w:rPr>
          <w:rFonts w:cs="Times New Roman"/>
          <w:szCs w:val="24"/>
        </w:rPr>
        <w:t xml:space="preserve">vypracuje písomnú </w:t>
      </w:r>
      <w:r w:rsidR="00CC1192" w:rsidRPr="00D93614">
        <w:rPr>
          <w:rFonts w:cs="Times New Roman"/>
          <w:szCs w:val="24"/>
        </w:rPr>
        <w:t>žiadosť o finančné prostriedky</w:t>
      </w:r>
      <w:r w:rsidR="00677C14" w:rsidRPr="00D93614">
        <w:rPr>
          <w:rFonts w:cs="Times New Roman"/>
          <w:szCs w:val="24"/>
        </w:rPr>
        <w:t xml:space="preserve"> z</w:t>
      </w:r>
      <w:r w:rsidR="00C77B51" w:rsidRPr="00D93614">
        <w:rPr>
          <w:rFonts w:cs="Times New Roman"/>
          <w:szCs w:val="24"/>
        </w:rPr>
        <w:t> </w:t>
      </w:r>
      <w:r w:rsidR="00677C14" w:rsidRPr="00D93614">
        <w:rPr>
          <w:rFonts w:cs="Times New Roman"/>
          <w:szCs w:val="24"/>
        </w:rPr>
        <w:t>príspevku</w:t>
      </w:r>
      <w:r w:rsidR="00C77B51" w:rsidRPr="00D93614">
        <w:rPr>
          <w:rFonts w:cs="Times New Roman"/>
          <w:szCs w:val="24"/>
        </w:rPr>
        <w:t>,</w:t>
      </w:r>
      <w:r w:rsidR="008B1733" w:rsidRPr="00D93614">
        <w:rPr>
          <w:szCs w:val="24"/>
        </w:rPr>
        <w:t xml:space="preserve"> priloží </w:t>
      </w:r>
      <w:r w:rsidR="00C77B51" w:rsidRPr="00D93614">
        <w:rPr>
          <w:szCs w:val="24"/>
        </w:rPr>
        <w:t xml:space="preserve">povinné </w:t>
      </w:r>
      <w:r w:rsidR="008B1733" w:rsidRPr="00D93614">
        <w:rPr>
          <w:szCs w:val="24"/>
        </w:rPr>
        <w:t xml:space="preserve">prílohy </w:t>
      </w:r>
      <w:r w:rsidR="00C77B51" w:rsidRPr="00D93614">
        <w:rPr>
          <w:szCs w:val="24"/>
        </w:rPr>
        <w:t>uvedené v</w:t>
      </w:r>
      <w:r w:rsidR="00123D88">
        <w:rPr>
          <w:szCs w:val="24"/>
        </w:rPr>
        <w:t>o formulári</w:t>
      </w:r>
      <w:r w:rsidR="00C77B51" w:rsidRPr="00D93614">
        <w:rPr>
          <w:szCs w:val="24"/>
        </w:rPr>
        <w:t xml:space="preserve"> žiadosti </w:t>
      </w:r>
      <w:r w:rsidR="007D6374" w:rsidRPr="00D93614">
        <w:rPr>
          <w:szCs w:val="24"/>
        </w:rPr>
        <w:t>o poskytnutie finančných prostriedkov z</w:t>
      </w:r>
      <w:r w:rsidR="00365442">
        <w:rPr>
          <w:szCs w:val="24"/>
        </w:rPr>
        <w:t> </w:t>
      </w:r>
      <w:r w:rsidR="007D6374" w:rsidRPr="00D93614">
        <w:rPr>
          <w:szCs w:val="24"/>
        </w:rPr>
        <w:t>príspevku</w:t>
      </w:r>
      <w:r w:rsidR="00365442">
        <w:rPr>
          <w:szCs w:val="24"/>
        </w:rPr>
        <w:t>.</w:t>
      </w:r>
      <w:r w:rsidR="007D6374" w:rsidRPr="00D93614">
        <w:rPr>
          <w:szCs w:val="24"/>
        </w:rPr>
        <w:t xml:space="preserve"> Následne kompletnú žiadosť o poskytnutie finančných prostriedkov z príspevku predloží na VÚC podľa pokynov uvedených vo vyzvaní.</w:t>
      </w:r>
      <w:r w:rsidR="00204386">
        <w:rPr>
          <w:szCs w:val="24"/>
        </w:rPr>
        <w:t xml:space="preserve"> </w:t>
      </w:r>
    </w:p>
    <w:p w14:paraId="15276630" w14:textId="0847E601" w:rsidR="00DB342B" w:rsidRDefault="00204386" w:rsidP="008B1733">
      <w:pPr>
        <w:rPr>
          <w:szCs w:val="24"/>
        </w:rPr>
      </w:pPr>
      <w:r>
        <w:rPr>
          <w:szCs w:val="24"/>
        </w:rPr>
        <w:t>Postup vyplnenia žiadosti o finančné prostriedky je uvedený priamo vo formulári žiadosti o finančný prostriedok z príspevku, ktorý tvorí príloha č.</w:t>
      </w:r>
      <w:r w:rsidR="00365442">
        <w:rPr>
          <w:szCs w:val="24"/>
        </w:rPr>
        <w:t xml:space="preserve"> </w:t>
      </w:r>
      <w:r>
        <w:rPr>
          <w:szCs w:val="24"/>
        </w:rPr>
        <w:t xml:space="preserve">1 Žiadosť o poskytnutie finančných prostriedkov z príspevku tejto príručky pre užívateľa. </w:t>
      </w:r>
    </w:p>
    <w:p w14:paraId="2387F7A3" w14:textId="62CC2865" w:rsidR="008B1733" w:rsidRPr="00DD50F7" w:rsidRDefault="00DB342B" w:rsidP="008B1733">
      <w:r w:rsidRPr="00FB791D">
        <w:rPr>
          <w:b/>
          <w:szCs w:val="24"/>
        </w:rPr>
        <w:t>Jeden užívateľ môže predložiť iba jednu žiadosť o finančné prostriedky z príspevku a to</w:t>
      </w:r>
      <w:r w:rsidR="00DD50F7" w:rsidRPr="00DD50F7">
        <w:rPr>
          <w:b/>
          <w:szCs w:val="24"/>
        </w:rPr>
        <w:t xml:space="preserve"> </w:t>
      </w:r>
      <w:r w:rsidR="00DD50F7">
        <w:rPr>
          <w:b/>
          <w:szCs w:val="24"/>
        </w:rPr>
        <w:t xml:space="preserve">výlučne </w:t>
      </w:r>
      <w:r w:rsidR="00DD50F7" w:rsidRPr="00DD50F7">
        <w:rPr>
          <w:b/>
          <w:szCs w:val="24"/>
        </w:rPr>
        <w:t>iba</w:t>
      </w:r>
      <w:r w:rsidRPr="00FB791D">
        <w:rPr>
          <w:b/>
          <w:szCs w:val="24"/>
        </w:rPr>
        <w:t xml:space="preserve"> v rámci jednej VÚC.</w:t>
      </w:r>
      <w:r w:rsidR="00DD50F7">
        <w:rPr>
          <w:b/>
          <w:szCs w:val="24"/>
        </w:rPr>
        <w:t xml:space="preserve"> </w:t>
      </w:r>
    </w:p>
    <w:p w14:paraId="0BD317B7" w14:textId="37E1F8AB" w:rsidR="00F1410A" w:rsidRPr="00D93614" w:rsidRDefault="00A1006E" w:rsidP="008840B6">
      <w:pPr>
        <w:pStyle w:val="Nadpis2"/>
      </w:pPr>
      <w:bookmarkStart w:id="78" w:name="_Toc83373177"/>
      <w:bookmarkStart w:id="79" w:name="_Toc216862994"/>
      <w:r w:rsidRPr="00FB791D">
        <w:t>3</w:t>
      </w:r>
      <w:r w:rsidR="00F1410A" w:rsidRPr="00FB791D">
        <w:t xml:space="preserve">.3 </w:t>
      </w:r>
      <w:r w:rsidR="00F72AFE" w:rsidRPr="00FB791D">
        <w:tab/>
      </w:r>
      <w:r w:rsidR="00F1410A" w:rsidRPr="00FB791D">
        <w:t>Overenie</w:t>
      </w:r>
      <w:r w:rsidR="007E7A8F" w:rsidRPr="00FB791D">
        <w:t xml:space="preserve"> a posúdenie</w:t>
      </w:r>
      <w:r w:rsidR="00F1410A" w:rsidRPr="00FB791D">
        <w:t xml:space="preserve"> podmienok na poskytnutie finančných prostriedkov z príspevku</w:t>
      </w:r>
      <w:bookmarkEnd w:id="78"/>
      <w:bookmarkEnd w:id="79"/>
    </w:p>
    <w:p w14:paraId="44C7F02D" w14:textId="77777777" w:rsidR="00D8491E" w:rsidRDefault="0008585B" w:rsidP="00956C09">
      <w:pPr>
        <w:rPr>
          <w:ins w:id="80" w:author="Bagiová Tatiana" w:date="2025-12-17T12:31:00Z" w16du:dateUtc="2025-12-17T11:31:00Z"/>
        </w:rPr>
      </w:pPr>
      <w:r w:rsidRPr="0008585B">
        <w:t xml:space="preserve">VÚC po prijatí žiadosti o finančné prostriedky z príspevku, zaradí žiadosť do procesu posudzovania a začína s procesom posúdenia, v nasledujúci pracovný deň po doručení žiadosti. VÚC posúdi predloženú žiadosť o finančné prostriedky najneskôr do </w:t>
      </w:r>
      <w:r w:rsidRPr="0008585B">
        <w:rPr>
          <w:b/>
          <w:bCs/>
        </w:rPr>
        <w:t>60 pracovných dní</w:t>
      </w:r>
      <w:r w:rsidRPr="0008585B">
        <w:t xml:space="preserve"> od uzatvorenia vyzvania. </w:t>
      </w:r>
      <w:r w:rsidRPr="00C72361">
        <w:rPr>
          <w:u w:val="single"/>
        </w:rPr>
        <w:t xml:space="preserve">Nevyhnutný čas na prípadné doplnenie žiadosti o finančné prostriedky sa do lehoty na vydanie oznámenia o splnení resp. nesplnení podmienok na poskytnutie finančnnných prostriedkov z príspevku nezapočítava. </w:t>
      </w:r>
      <w:r w:rsidRPr="0008585B">
        <w:t>Žiadosť o doplenie môže VÚC zaslať aj opakovane, ak si to okolnosti budú vyžiadať. Následne odošle užívateľovi oznámenie o splnení resp. nesplnení podmienok na poskytnutie finančného prostriedku z príspevku (príloha č. 2) spolu s návrhom zmluvy o poskytnutí finančných prostriedkov z príspevku.</w:t>
      </w:r>
    </w:p>
    <w:p w14:paraId="38E2C5FC" w14:textId="4CF742BB" w:rsidR="00F1410A" w:rsidRPr="00FB791D" w:rsidRDefault="006F411C" w:rsidP="00956C09">
      <w:r>
        <w:t>P</w:t>
      </w:r>
      <w:r w:rsidR="00E03A86" w:rsidRPr="007B3BEC">
        <w:t xml:space="preserve">o </w:t>
      </w:r>
      <w:r w:rsidR="00FC2779" w:rsidRPr="00FB791D">
        <w:t>ukončení celého procesu posudzovania</w:t>
      </w:r>
      <w:r w:rsidR="006838E4" w:rsidRPr="007B3BEC">
        <w:t xml:space="preserve"> </w:t>
      </w:r>
      <w:r w:rsidR="00D203A4">
        <w:t xml:space="preserve">VÚC </w:t>
      </w:r>
      <w:r w:rsidR="006838E4" w:rsidRPr="007B3BEC">
        <w:t xml:space="preserve">na </w:t>
      </w:r>
      <w:r w:rsidR="00D203A4">
        <w:t>svojom webovom sídle zverejní</w:t>
      </w:r>
      <w:r>
        <w:t xml:space="preserve"> zoznam</w:t>
      </w:r>
      <w:r w:rsidR="00E03A86" w:rsidRPr="007B3BEC">
        <w:t xml:space="preserve"> úspešných a neúspešných užívateľov.</w:t>
      </w:r>
    </w:p>
    <w:p w14:paraId="6ED226BE" w14:textId="71370699" w:rsidR="00F1410A" w:rsidRDefault="005F24CE" w:rsidP="00956C09">
      <w:bookmarkStart w:id="81" w:name="_Toc79646215"/>
      <w:r w:rsidRPr="007B3BEC">
        <w:t>Voči oznámeniu splnenia resp. nesplnenia podmienok na poskytnutie finančných prostriedkov z </w:t>
      </w:r>
      <w:r w:rsidR="00C70124" w:rsidRPr="008B6CE7">
        <w:t>príspevku nie je možné sa odvolať.</w:t>
      </w:r>
    </w:p>
    <w:p w14:paraId="0F252AD5" w14:textId="075F2A9D" w:rsidR="00F1410A" w:rsidRPr="00A1006E" w:rsidRDefault="00A1006E" w:rsidP="008840B6">
      <w:pPr>
        <w:pStyle w:val="Nadpis2"/>
      </w:pPr>
      <w:bookmarkStart w:id="82" w:name="_Toc83373178"/>
      <w:bookmarkStart w:id="83" w:name="_Toc216862995"/>
      <w:bookmarkEnd w:id="81"/>
      <w:r w:rsidRPr="00FB791D">
        <w:t>3</w:t>
      </w:r>
      <w:r w:rsidR="00F1410A" w:rsidRPr="00FB791D">
        <w:t xml:space="preserve">.4  </w:t>
      </w:r>
      <w:r w:rsidR="00F72AFE" w:rsidRPr="00FB791D">
        <w:tab/>
      </w:r>
      <w:r w:rsidR="00F1410A" w:rsidRPr="00FB791D">
        <w:t>Uzatvorenie zmluvného vzťahu medzi užívateľom a </w:t>
      </w:r>
      <w:bookmarkEnd w:id="82"/>
      <w:r w:rsidR="00915B01" w:rsidRPr="00FB791D">
        <w:t>VÚC</w:t>
      </w:r>
      <w:bookmarkEnd w:id="83"/>
    </w:p>
    <w:p w14:paraId="1FE8DEC2" w14:textId="4E1D99B4" w:rsidR="00B5035B" w:rsidRDefault="00503ACA" w:rsidP="00956C09">
      <w:r>
        <w:t>Užívateľ sa písomne vyjadrí</w:t>
      </w:r>
      <w:r w:rsidR="00C8311B">
        <w:t xml:space="preserve">, </w:t>
      </w:r>
      <w:r>
        <w:t xml:space="preserve">že </w:t>
      </w:r>
      <w:r w:rsidR="00F1410A" w:rsidRPr="00BB2788">
        <w:t>s návrhom zmluvy o</w:t>
      </w:r>
      <w:r>
        <w:t xml:space="preserve"> poskytnutí </w:t>
      </w:r>
      <w:r w:rsidR="00532E81">
        <w:t>finančn</w:t>
      </w:r>
      <w:r>
        <w:t>ých</w:t>
      </w:r>
      <w:r w:rsidR="00532E81">
        <w:t xml:space="preserve"> prostriedk</w:t>
      </w:r>
      <w:r>
        <w:t>ov z príspevku súhlas</w:t>
      </w:r>
      <w:r w:rsidR="009770D0">
        <w:t xml:space="preserve">í a následne súhlasné vyjadrenie spolu </w:t>
      </w:r>
      <w:r w:rsidR="009770D0" w:rsidRPr="00B83D28">
        <w:rPr>
          <w:rFonts w:ascii="Calibri" w:hAnsi="Calibri" w:cs="Calibri"/>
          <w:b/>
          <w:szCs w:val="24"/>
        </w:rPr>
        <w:t>s kontaktnými údajmi potrebnými pre uzatvorenie zmluvy o FPzP</w:t>
      </w:r>
      <w:r>
        <w:t xml:space="preserve"> doručí na VÚC. </w:t>
      </w:r>
      <w:r w:rsidR="009770D0">
        <w:t xml:space="preserve">VÚC doručí návrh zmluvy o FPzP užívateľovi. Užívateľ tento návrh zmluvy o FPzP odkontroluje, podpíše a zašle ho na VÚC. </w:t>
      </w:r>
    </w:p>
    <w:p w14:paraId="43B686DA" w14:textId="02CAD815" w:rsidR="006D4166" w:rsidRPr="00BB2788" w:rsidRDefault="00F1410A" w:rsidP="00956C09">
      <w:r w:rsidRPr="00BB2788">
        <w:t xml:space="preserve">Po podpísaní </w:t>
      </w:r>
      <w:r w:rsidR="0013013B">
        <w:t>zmluvy o</w:t>
      </w:r>
      <w:r w:rsidR="00503ACA">
        <w:t xml:space="preserve"> poskytnutí </w:t>
      </w:r>
      <w:r w:rsidR="0013013B">
        <w:t>finančn</w:t>
      </w:r>
      <w:r w:rsidR="00503ACA">
        <w:t>ých</w:t>
      </w:r>
      <w:r w:rsidR="0013013B">
        <w:t xml:space="preserve"> prostried</w:t>
      </w:r>
      <w:r w:rsidR="00503ACA">
        <w:t>kov z príspevku</w:t>
      </w:r>
      <w:r w:rsidR="0013013B">
        <w:t xml:space="preserve"> </w:t>
      </w:r>
      <w:r w:rsidRPr="00BB2788">
        <w:t>podpisom oboma zmluvnými stranami</w:t>
      </w:r>
      <w:r w:rsidR="00E30163">
        <w:t>,</w:t>
      </w:r>
      <w:r w:rsidRPr="00BB2788">
        <w:t xml:space="preserve"> </w:t>
      </w:r>
      <w:r w:rsidR="00A1006E">
        <w:t>VÚC</w:t>
      </w:r>
      <w:r>
        <w:t xml:space="preserve"> </w:t>
      </w:r>
      <w:r w:rsidR="0013013B">
        <w:t>bezodkladne</w:t>
      </w:r>
      <w:r w:rsidR="00E03A86">
        <w:t xml:space="preserve"> zmluvu</w:t>
      </w:r>
      <w:r w:rsidR="007B3BEC">
        <w:t xml:space="preserve"> o poskytnutí finančných prostriedkov z príspevku</w:t>
      </w:r>
      <w:r w:rsidR="0013013B">
        <w:t xml:space="preserve"> </w:t>
      </w:r>
      <w:r w:rsidR="00532E81">
        <w:t>zverejní v </w:t>
      </w:r>
      <w:r w:rsidR="00532E81" w:rsidRPr="00BB2788">
        <w:t>Centrálnom registri zmlúv (ďalej</w:t>
      </w:r>
      <w:r w:rsidR="00532E81">
        <w:t xml:space="preserve"> </w:t>
      </w:r>
      <w:r w:rsidR="00E30163">
        <w:t>len</w:t>
      </w:r>
      <w:r w:rsidR="00532E81" w:rsidRPr="00BB2788">
        <w:t xml:space="preserve"> „CRZ“)</w:t>
      </w:r>
      <w:r w:rsidR="00532E81">
        <w:t xml:space="preserve"> a následne</w:t>
      </w:r>
      <w:r w:rsidR="0013013B">
        <w:t>,</w:t>
      </w:r>
      <w:r w:rsidR="00532E81">
        <w:t xml:space="preserve"> prostredníctvom </w:t>
      </w:r>
      <w:r w:rsidR="00532E81" w:rsidRPr="00FB791D">
        <w:rPr>
          <w:rFonts w:ascii="Calibri" w:hAnsi="Calibri" w:cs="Calibri"/>
        </w:rPr>
        <w:t xml:space="preserve">emailu </w:t>
      </w:r>
      <w:r w:rsidRPr="00FB791D">
        <w:rPr>
          <w:rFonts w:ascii="Calibri" w:hAnsi="Calibri" w:cs="Calibri"/>
        </w:rPr>
        <w:t>informuje užívateľa</w:t>
      </w:r>
      <w:r w:rsidR="00532E81" w:rsidRPr="00FB791D">
        <w:rPr>
          <w:rFonts w:ascii="Calibri" w:hAnsi="Calibri" w:cs="Calibri"/>
        </w:rPr>
        <w:t xml:space="preserve"> </w:t>
      </w:r>
      <w:r w:rsidR="0013013B" w:rsidRPr="00FB791D">
        <w:rPr>
          <w:rFonts w:ascii="Calibri" w:hAnsi="Calibri" w:cs="Calibri"/>
        </w:rPr>
        <w:t xml:space="preserve">o zverejnení zmluvy </w:t>
      </w:r>
      <w:r w:rsidR="00532E81" w:rsidRPr="00FB791D">
        <w:rPr>
          <w:rFonts w:ascii="Calibri" w:hAnsi="Calibri" w:cs="Calibri"/>
        </w:rPr>
        <w:t>s pripojením linku v CRZ a informáciou o</w:t>
      </w:r>
      <w:r w:rsidR="00532E81">
        <w:t xml:space="preserve"> účinnosti zmluvy o</w:t>
      </w:r>
      <w:r w:rsidR="00CB366C">
        <w:t xml:space="preserve"> poskytnutí </w:t>
      </w:r>
      <w:r w:rsidR="00532E81">
        <w:t>finančn</w:t>
      </w:r>
      <w:r w:rsidR="00CB366C">
        <w:t>ých</w:t>
      </w:r>
      <w:r w:rsidR="00532E81">
        <w:t xml:space="preserve"> prostriedk</w:t>
      </w:r>
      <w:r w:rsidR="00CB366C">
        <w:t>ov z príspevku</w:t>
      </w:r>
      <w:r w:rsidR="00532E81">
        <w:t xml:space="preserve">. </w:t>
      </w:r>
      <w:r w:rsidR="00914DA7">
        <w:t>Zoznam uzatvorených zmlúv o</w:t>
      </w:r>
      <w:r w:rsidR="00CB366C">
        <w:t xml:space="preserve"> poskytnutí </w:t>
      </w:r>
      <w:r w:rsidR="00914DA7">
        <w:t>finančn</w:t>
      </w:r>
      <w:r w:rsidR="00CB366C">
        <w:t xml:space="preserve">ých </w:t>
      </w:r>
      <w:r w:rsidR="00914DA7">
        <w:t>prostriedk</w:t>
      </w:r>
      <w:r w:rsidR="00CB366C">
        <w:t>ov z príspevku</w:t>
      </w:r>
      <w:r w:rsidR="00914DA7">
        <w:t xml:space="preserve"> </w:t>
      </w:r>
      <w:r w:rsidR="002C43D4">
        <w:t>VÚC</w:t>
      </w:r>
      <w:r w:rsidR="00914DA7">
        <w:t xml:space="preserve"> zverejní na svojom webovom sídle spolu s prepojením na link v CRZ. </w:t>
      </w:r>
      <w:r w:rsidR="00532E81">
        <w:t>Užívateľ následn</w:t>
      </w:r>
      <w:r w:rsidR="00E30163">
        <w:t>e</w:t>
      </w:r>
      <w:r w:rsidR="00532E81">
        <w:t xml:space="preserve"> zverejní zmluvu </w:t>
      </w:r>
      <w:r w:rsidR="00281661">
        <w:t>v CRZ a na svojom webovom sídle. (Poznámka: ak webové sídlo má)</w:t>
      </w:r>
    </w:p>
    <w:p w14:paraId="40BC5165" w14:textId="2E2D7259" w:rsidR="00DA4A3C" w:rsidRPr="00A32D8C" w:rsidRDefault="00DA4A3C" w:rsidP="008840B6">
      <w:pPr>
        <w:pStyle w:val="Nadpis2"/>
      </w:pPr>
      <w:bookmarkStart w:id="84" w:name="_Toc188869593"/>
      <w:bookmarkStart w:id="85" w:name="_Toc216862996"/>
      <w:r>
        <w:t>3.5</w:t>
      </w:r>
      <w:r>
        <w:tab/>
        <w:t>Proces</w:t>
      </w:r>
      <w:r w:rsidRPr="00A32D8C">
        <w:t xml:space="preserve"> </w:t>
      </w:r>
      <w:r w:rsidR="00F76E08">
        <w:t xml:space="preserve">posúdenia dokumentácie </w:t>
      </w:r>
      <w:r w:rsidRPr="00A32D8C">
        <w:t>verejného obstarávania</w:t>
      </w:r>
      <w:bookmarkEnd w:id="84"/>
      <w:r w:rsidR="00F76E08">
        <w:t>/obstarania</w:t>
      </w:r>
      <w:bookmarkEnd w:id="85"/>
      <w:r w:rsidRPr="00A32D8C">
        <w:t xml:space="preserve"> </w:t>
      </w:r>
    </w:p>
    <w:p w14:paraId="138B6F9A" w14:textId="77777777" w:rsidR="00DA4A3C" w:rsidRDefault="00DA4A3C" w:rsidP="00FB791D">
      <w:pPr>
        <w:pStyle w:val="Normlnywebov"/>
        <w:shd w:val="clear" w:color="auto" w:fill="FFFFFF"/>
        <w:spacing w:before="0" w:beforeAutospacing="0" w:after="160" w:afterAutospacing="0" w:line="259" w:lineRule="auto"/>
        <w:jc w:val="both"/>
        <w:rPr>
          <w:rFonts w:ascii="Calibri" w:eastAsiaTheme="minorEastAsia" w:hAnsi="Calibri" w:cs="Calibri"/>
        </w:rPr>
      </w:pPr>
      <w:r w:rsidRPr="00B270C6">
        <w:rPr>
          <w:rFonts w:ascii="Calibri" w:hAnsi="Calibri" w:cs="Calibri"/>
          <w:color w:val="212529"/>
          <w:shd w:val="clear" w:color="auto" w:fill="FFFFFF"/>
        </w:rPr>
        <w:t>Verejné obstarávanie (VO) predstavuje pravidlá a postupy, ktoré musia subjekty napojené na štátny a verejný rozpočet dodržiavať a postupovať podľa nich pri zabezpečovaní svojich potrieb, t. j. pri zabezp</w:t>
      </w:r>
      <w:r>
        <w:rPr>
          <w:rFonts w:ascii="Calibri" w:hAnsi="Calibri" w:cs="Calibri"/>
          <w:color w:val="212529"/>
          <w:shd w:val="clear" w:color="auto" w:fill="FFFFFF"/>
        </w:rPr>
        <w:t>ečovaní nákupov tovarov</w:t>
      </w:r>
      <w:r w:rsidRPr="00B270C6">
        <w:rPr>
          <w:rFonts w:ascii="Calibri" w:hAnsi="Calibri" w:cs="Calibri"/>
          <w:color w:val="212529"/>
          <w:shd w:val="clear" w:color="auto" w:fill="FFFFFF"/>
        </w:rPr>
        <w:t>, nevyhnutných na plnenie ich činností a úloh - teda pri zadávaní zákaziek. V prostredí Slovenskej republiky sú tieto pravidlá, postupy a subjekty, ktoré sú povinné ich uplatňovať (teda verejní obstarávatelia a obstarávatelia), určené zákonom č. </w:t>
      </w:r>
      <w:r w:rsidRPr="00B270C6">
        <w:rPr>
          <w:rFonts w:ascii="Calibri" w:hAnsi="Calibri" w:cs="Calibri"/>
          <w:shd w:val="clear" w:color="auto" w:fill="FFFFFF"/>
        </w:rPr>
        <w:t xml:space="preserve">343/2015 Z. z. </w:t>
      </w:r>
      <w:r w:rsidRPr="00B270C6">
        <w:rPr>
          <w:rFonts w:ascii="Calibri" w:hAnsi="Calibri" w:cs="Calibri"/>
          <w:color w:val="212529"/>
          <w:shd w:val="clear" w:color="auto" w:fill="FFFFFF"/>
        </w:rPr>
        <w:t>o verejnom obstarávaní a o zmene a doplnení niektorých zákonov v znení neskorších predpisov (ZVO).</w:t>
      </w:r>
      <w:r w:rsidRPr="00B270C6">
        <w:rPr>
          <w:rStyle w:val="Odkaznapoznmkupodiarou"/>
          <w:rFonts w:ascii="Calibri" w:eastAsiaTheme="minorEastAsia" w:hAnsi="Calibri" w:cs="Calibri"/>
        </w:rPr>
        <w:footnoteReference w:id="8"/>
      </w:r>
      <w:r w:rsidRPr="00B270C6">
        <w:rPr>
          <w:rFonts w:ascii="Calibri" w:eastAsiaTheme="minorEastAsia" w:hAnsi="Calibri" w:cs="Calibri"/>
        </w:rPr>
        <w:t xml:space="preserve"> </w:t>
      </w:r>
    </w:p>
    <w:p w14:paraId="67452D9A" w14:textId="2AA01C91" w:rsidR="00DA4A3C" w:rsidRDefault="00DA4A3C" w:rsidP="00FB791D">
      <w:pPr>
        <w:pStyle w:val="Normlnywebov"/>
        <w:shd w:val="clear" w:color="auto" w:fill="FFFFFF"/>
        <w:spacing w:before="0" w:beforeAutospacing="0" w:after="160" w:afterAutospacing="0" w:line="259" w:lineRule="auto"/>
        <w:jc w:val="both"/>
        <w:rPr>
          <w:rFonts w:ascii="Calibri" w:hAnsi="Calibri" w:cs="Calibri"/>
          <w:color w:val="212529"/>
        </w:rPr>
      </w:pPr>
      <w:r w:rsidRPr="00B270C6">
        <w:rPr>
          <w:rFonts w:ascii="Calibri" w:hAnsi="Calibri" w:cs="Calibri"/>
          <w:color w:val="212529"/>
        </w:rPr>
        <w:t>Okrem pravidiel a postupov pri zadávaní zákaziek obsahuje ZVO v ustanoveniach zoznam výnimiek, v rámci ktorých sa pri zadávaní zákaziek neuplatňuj</w:t>
      </w:r>
      <w:r>
        <w:rPr>
          <w:rFonts w:ascii="Calibri" w:hAnsi="Calibri" w:cs="Calibri"/>
          <w:color w:val="212529"/>
        </w:rPr>
        <w:t>ú pravidlá a postupy podľa ZVO, t. j. z</w:t>
      </w:r>
      <w:r w:rsidRPr="00EC1E8B">
        <w:rPr>
          <w:rFonts w:ascii="Calibri" w:hAnsi="Calibri" w:cs="Calibri"/>
          <w:color w:val="212529"/>
        </w:rPr>
        <w:t>ákazky zadávané osobou, ktorá nie je verejný obstarávateľ ani obstarávateľ a ktorej poskytne verejný obstarávateľ viac ako 50% alebo 50% a menej finančných prostriedkov na dodanie tovaru z NFP, ak nejde o zákazky podľa § 8 ods. 1 ZVO.</w:t>
      </w:r>
      <w:r>
        <w:rPr>
          <w:rFonts w:ascii="Calibri" w:hAnsi="Calibri" w:cs="Calibri"/>
          <w:color w:val="212529"/>
        </w:rPr>
        <w:t xml:space="preserve"> </w:t>
      </w:r>
      <w:r w:rsidRPr="00B270C6">
        <w:rPr>
          <w:rFonts w:ascii="Calibri" w:hAnsi="Calibri" w:cs="Calibri"/>
          <w:color w:val="212529"/>
        </w:rPr>
        <w:t xml:space="preserve">Uplatňovanie týchto výnimiek však musí byť, ako je uvedené už v slove „výnimka”, výnimočné, iba v prípadoch ak je naplnený a preukázaný dôvod ich použitia. </w:t>
      </w:r>
      <w:r w:rsidR="0077573B">
        <w:rPr>
          <w:rStyle w:val="Odkaznapoznmkupodiarou"/>
          <w:rFonts w:ascii="Calibri" w:hAnsi="Calibri" w:cs="Calibri"/>
          <w:color w:val="212529"/>
        </w:rPr>
        <w:footnoteReference w:id="9"/>
      </w:r>
    </w:p>
    <w:p w14:paraId="5B74BF17" w14:textId="40F4E2DB" w:rsidR="00582A5F" w:rsidRDefault="00582A5F" w:rsidP="00FB791D">
      <w:pPr>
        <w:pStyle w:val="Normlnywebov"/>
        <w:shd w:val="clear" w:color="auto" w:fill="FFFFFF"/>
        <w:spacing w:before="0" w:beforeAutospacing="0" w:after="160" w:afterAutospacing="0" w:line="259" w:lineRule="auto"/>
        <w:jc w:val="both"/>
        <w:rPr>
          <w:rFonts w:ascii="Calibri" w:hAnsi="Calibri" w:cs="Calibri"/>
          <w:i/>
          <w:color w:val="212529"/>
        </w:rPr>
      </w:pPr>
      <w:r>
        <w:rPr>
          <w:rFonts w:ascii="Calibri" w:hAnsi="Calibri" w:cs="Calibri"/>
          <w:i/>
          <w:color w:val="212529"/>
        </w:rPr>
        <w:t>Užívateľ  v procese postupu verejného obstarávania</w:t>
      </w:r>
      <w:r w:rsidR="001E3DFC">
        <w:rPr>
          <w:rFonts w:ascii="Calibri" w:hAnsi="Calibri" w:cs="Calibri"/>
          <w:i/>
          <w:color w:val="212529"/>
        </w:rPr>
        <w:t>/obstarania</w:t>
      </w:r>
      <w:r>
        <w:rPr>
          <w:rFonts w:ascii="Calibri" w:hAnsi="Calibri" w:cs="Calibri"/>
          <w:i/>
          <w:color w:val="212529"/>
        </w:rPr>
        <w:t xml:space="preserve"> postupuje v súlade s aktuálnou verziou „Príručky k procesu a kontroly verejného obstarávania/obstarávania“</w:t>
      </w:r>
      <w:r w:rsidR="000B5E30">
        <w:rPr>
          <w:rFonts w:ascii="Calibri" w:hAnsi="Calibri" w:cs="Calibri"/>
          <w:i/>
          <w:color w:val="212529"/>
        </w:rPr>
        <w:t>,</w:t>
      </w:r>
      <w:r>
        <w:rPr>
          <w:rFonts w:ascii="Calibri" w:hAnsi="Calibri" w:cs="Calibri"/>
          <w:i/>
          <w:color w:val="212529"/>
        </w:rPr>
        <w:t xml:space="preserve"> zverejnenou na</w:t>
      </w:r>
      <w:r w:rsidR="000B5E30">
        <w:rPr>
          <w:rFonts w:ascii="Calibri" w:hAnsi="Calibri" w:cs="Calibri"/>
          <w:i/>
          <w:color w:val="212529"/>
        </w:rPr>
        <w:t xml:space="preserve"> stránke</w:t>
      </w:r>
      <w:r>
        <w:rPr>
          <w:rFonts w:ascii="Calibri" w:hAnsi="Calibri" w:cs="Calibri"/>
          <w:i/>
          <w:color w:val="212529"/>
        </w:rPr>
        <w:t xml:space="preserve"> </w:t>
      </w:r>
      <w:hyperlink r:id="rId12" w:history="1">
        <w:r w:rsidRPr="00A155C1">
          <w:rPr>
            <w:rStyle w:val="Hypertextovprepojenie"/>
            <w:rFonts w:ascii="Calibri" w:hAnsi="Calibri" w:cs="Calibri"/>
            <w:i/>
          </w:rPr>
          <w:t>https://eurofondy.gov.sk/program-slovensko/</w:t>
        </w:r>
      </w:hyperlink>
      <w:r w:rsidR="000B5E30">
        <w:rPr>
          <w:rFonts w:ascii="Calibri" w:hAnsi="Calibri" w:cs="Calibri"/>
          <w:i/>
          <w:color w:val="212529"/>
        </w:rPr>
        <w:t>, ktorej link nájde v poznámke pod čiarou.</w:t>
      </w:r>
      <w:r w:rsidR="000B5E30">
        <w:rPr>
          <w:rStyle w:val="Odkaznapoznmkupodiarou"/>
          <w:rFonts w:ascii="Calibri" w:hAnsi="Calibri" w:cs="Calibri"/>
          <w:i/>
          <w:color w:val="212529"/>
        </w:rPr>
        <w:footnoteReference w:id="10"/>
      </w:r>
    </w:p>
    <w:p w14:paraId="0F5B9EDB" w14:textId="31278B98" w:rsidR="00A90A25" w:rsidRPr="000B5E30" w:rsidRDefault="00A90A25" w:rsidP="00FB791D">
      <w:pPr>
        <w:pStyle w:val="Normlnywebov"/>
        <w:shd w:val="clear" w:color="auto" w:fill="FFFFFF"/>
        <w:spacing w:before="0" w:beforeAutospacing="0" w:after="160" w:afterAutospacing="0" w:line="259" w:lineRule="auto"/>
        <w:jc w:val="both"/>
        <w:rPr>
          <w:rFonts w:ascii="Calibri" w:hAnsi="Calibri" w:cs="Calibri"/>
          <w:i/>
          <w:color w:val="212529"/>
        </w:rPr>
      </w:pPr>
      <w:r>
        <w:rPr>
          <w:rFonts w:ascii="Calibri" w:hAnsi="Calibri" w:cs="Calibri"/>
          <w:i/>
          <w:color w:val="212529"/>
        </w:rPr>
        <w:t>Poznámka: V</w:t>
      </w:r>
      <w:r w:rsidRPr="00A90A25">
        <w:rPr>
          <w:rFonts w:ascii="Calibri" w:hAnsi="Calibri" w:cs="Calibri"/>
          <w:i/>
          <w:color w:val="212529"/>
        </w:rPr>
        <w:t xml:space="preserve"> prípade </w:t>
      </w:r>
      <w:r>
        <w:rPr>
          <w:rFonts w:ascii="Calibri" w:hAnsi="Calibri" w:cs="Calibri"/>
          <w:i/>
          <w:color w:val="212529"/>
        </w:rPr>
        <w:t xml:space="preserve">doplnenia </w:t>
      </w:r>
      <w:r w:rsidRPr="00A90A25">
        <w:rPr>
          <w:rFonts w:ascii="Calibri" w:hAnsi="Calibri" w:cs="Calibri"/>
          <w:i/>
          <w:color w:val="212529"/>
        </w:rPr>
        <w:t>formulárov, nejasností a</w:t>
      </w:r>
      <w:r>
        <w:rPr>
          <w:rFonts w:ascii="Calibri" w:hAnsi="Calibri" w:cs="Calibri"/>
          <w:i/>
          <w:color w:val="212529"/>
        </w:rPr>
        <w:t> </w:t>
      </w:r>
      <w:r w:rsidRPr="00A90A25">
        <w:rPr>
          <w:rFonts w:ascii="Calibri" w:hAnsi="Calibri" w:cs="Calibri"/>
          <w:i/>
          <w:color w:val="212529"/>
        </w:rPr>
        <w:t>otázok</w:t>
      </w:r>
      <w:r>
        <w:rPr>
          <w:rFonts w:ascii="Calibri" w:hAnsi="Calibri" w:cs="Calibri"/>
          <w:i/>
          <w:color w:val="212529"/>
        </w:rPr>
        <w:t xml:space="preserve"> ohľadom VO</w:t>
      </w:r>
      <w:r w:rsidR="001E3DFC">
        <w:rPr>
          <w:rFonts w:ascii="Calibri" w:hAnsi="Calibri" w:cs="Calibri"/>
          <w:i/>
          <w:color w:val="212529"/>
        </w:rPr>
        <w:t>/obstarania</w:t>
      </w:r>
      <w:r>
        <w:rPr>
          <w:rFonts w:ascii="Calibri" w:hAnsi="Calibri" w:cs="Calibri"/>
          <w:i/>
          <w:color w:val="212529"/>
        </w:rPr>
        <w:t xml:space="preserve"> doporučujeme</w:t>
      </w:r>
      <w:r w:rsidR="00670554">
        <w:rPr>
          <w:rFonts w:ascii="Calibri" w:hAnsi="Calibri" w:cs="Calibri"/>
          <w:i/>
          <w:color w:val="212529"/>
        </w:rPr>
        <w:t xml:space="preserve"> sa obrátiť</w:t>
      </w:r>
      <w:r w:rsidRPr="00A90A25">
        <w:rPr>
          <w:rFonts w:ascii="Calibri" w:hAnsi="Calibri" w:cs="Calibri"/>
          <w:i/>
          <w:color w:val="212529"/>
        </w:rPr>
        <w:t xml:space="preserve"> na ÚVO ako gestora zákona o</w:t>
      </w:r>
      <w:r>
        <w:rPr>
          <w:rFonts w:ascii="Calibri" w:hAnsi="Calibri" w:cs="Calibri"/>
          <w:i/>
          <w:color w:val="212529"/>
        </w:rPr>
        <w:t> </w:t>
      </w:r>
      <w:r w:rsidRPr="00A90A25">
        <w:rPr>
          <w:rFonts w:ascii="Calibri" w:hAnsi="Calibri" w:cs="Calibri"/>
          <w:i/>
          <w:color w:val="212529"/>
        </w:rPr>
        <w:t>VO</w:t>
      </w:r>
      <w:r>
        <w:rPr>
          <w:rFonts w:ascii="Calibri" w:hAnsi="Calibri" w:cs="Calibri"/>
          <w:i/>
          <w:color w:val="212529"/>
        </w:rPr>
        <w:t>.</w:t>
      </w:r>
    </w:p>
    <w:p w14:paraId="0895EBAF" w14:textId="7BFD3958" w:rsidR="00DA4A3C" w:rsidRDefault="00DA4A3C" w:rsidP="000B5E30">
      <w:pPr>
        <w:pStyle w:val="Normlnywebov"/>
        <w:shd w:val="clear" w:color="auto" w:fill="FFFFFF"/>
        <w:spacing w:before="0" w:beforeAutospacing="0" w:after="160" w:afterAutospacing="0" w:line="259" w:lineRule="auto"/>
        <w:jc w:val="both"/>
        <w:rPr>
          <w:rFonts w:ascii="Calibri" w:hAnsi="Calibri" w:cs="Calibri"/>
          <w:color w:val="212529"/>
        </w:rPr>
      </w:pPr>
      <w:r w:rsidRPr="00C37830">
        <w:rPr>
          <w:rFonts w:ascii="Calibri" w:hAnsi="Calibri" w:cs="Calibri"/>
          <w:b/>
          <w:color w:val="212529"/>
        </w:rPr>
        <w:t>Užívateľ nesmie zadať zákazku v režime výnimky s cieľom vyhnúť sa použitiu pravidiel a postupov zadávania zákaziek podľa ZVO.</w:t>
      </w:r>
    </w:p>
    <w:p w14:paraId="7A7F539D" w14:textId="5A67A015" w:rsidR="00DA4A3C" w:rsidRPr="008177CF" w:rsidRDefault="00DA4A3C" w:rsidP="00DA4A3C">
      <w:pPr>
        <w:pStyle w:val="Normlnywebov"/>
        <w:shd w:val="clear" w:color="auto" w:fill="FFFFFF"/>
        <w:spacing w:before="0" w:beforeAutospacing="0" w:after="0" w:afterAutospacing="0"/>
        <w:jc w:val="both"/>
        <w:rPr>
          <w:rFonts w:ascii="Calibri" w:hAnsi="Calibri" w:cs="Calibri"/>
          <w:color w:val="212529"/>
        </w:rPr>
      </w:pPr>
      <w:r w:rsidRPr="008177CF">
        <w:rPr>
          <w:rFonts w:ascii="Calibri" w:hAnsi="Calibri" w:cs="Calibri"/>
          <w:color w:val="2E74B5" w:themeColor="accent1" w:themeShade="BF"/>
        </w:rPr>
        <w:t>Počas postupu zadávania zákazky je potrebné zabezpečiť</w:t>
      </w:r>
      <w:r w:rsidR="00582A5F">
        <w:rPr>
          <w:rFonts w:ascii="Calibri" w:hAnsi="Calibri" w:cs="Calibri"/>
          <w:color w:val="2E74B5" w:themeColor="accent1" w:themeShade="BF"/>
        </w:rPr>
        <w:t>:</w:t>
      </w:r>
    </w:p>
    <w:p w14:paraId="01B7B356" w14:textId="77777777" w:rsidR="00DA4A3C" w:rsidRPr="006F2A4B" w:rsidRDefault="00DA4A3C" w:rsidP="00DA4A3C">
      <w:pPr>
        <w:pStyle w:val="Zkladntext"/>
        <w:numPr>
          <w:ilvl w:val="0"/>
          <w:numId w:val="47"/>
        </w:numPr>
        <w:spacing w:before="120" w:after="120"/>
        <w:rPr>
          <w:rFonts w:cs="Calibri"/>
          <w:b/>
          <w:sz w:val="24"/>
          <w:szCs w:val="24"/>
          <w:lang w:val="sk-SK"/>
        </w:rPr>
      </w:pPr>
      <w:r w:rsidRPr="00AD5754">
        <w:rPr>
          <w:rFonts w:cs="Calibri"/>
          <w:sz w:val="24"/>
          <w:szCs w:val="24"/>
          <w:lang w:val="sk-SK"/>
        </w:rPr>
        <w:t>dodržiavanie ZVO a princípov vo verejnom obstarávaní - princíp rovnakého zaobchádzania, princíp nediskriminácie hospodárskych subjektov, princíp transparentnosti, princíp proporcionality, princíp hospo</w:t>
      </w:r>
      <w:r>
        <w:rPr>
          <w:rFonts w:cs="Calibri"/>
          <w:sz w:val="24"/>
          <w:szCs w:val="24"/>
          <w:lang w:val="sk-SK"/>
        </w:rPr>
        <w:t>dárnosti, princíp efektívnosti,</w:t>
      </w:r>
    </w:p>
    <w:p w14:paraId="7F67A31C" w14:textId="77777777" w:rsidR="00DA4A3C" w:rsidRDefault="00DA4A3C" w:rsidP="00DA4A3C">
      <w:pPr>
        <w:pStyle w:val="Zkladntext"/>
        <w:numPr>
          <w:ilvl w:val="0"/>
          <w:numId w:val="47"/>
        </w:numPr>
        <w:spacing w:before="120" w:after="120"/>
        <w:rPr>
          <w:rFonts w:cs="Calibri"/>
          <w:b/>
          <w:sz w:val="24"/>
          <w:szCs w:val="24"/>
          <w:lang w:val="sk-SK"/>
        </w:rPr>
      </w:pPr>
      <w:r w:rsidRPr="006F2A4B">
        <w:rPr>
          <w:rFonts w:cs="Calibri"/>
          <w:sz w:val="24"/>
          <w:szCs w:val="24"/>
          <w:lang w:val="sk-SK"/>
        </w:rPr>
        <w:t>súlad VO a obstarávania so všeobecne záväznými predpismi EÚ a všeobecne záväznými právnymi predpismi SR,</w:t>
      </w:r>
    </w:p>
    <w:p w14:paraId="45E96435" w14:textId="77777777" w:rsidR="00DA4A3C" w:rsidRDefault="00DA4A3C" w:rsidP="00DA4A3C">
      <w:pPr>
        <w:pStyle w:val="Zkladntext"/>
        <w:numPr>
          <w:ilvl w:val="0"/>
          <w:numId w:val="47"/>
        </w:numPr>
        <w:spacing w:before="120" w:after="120"/>
        <w:rPr>
          <w:rFonts w:cs="Calibri"/>
          <w:b/>
          <w:sz w:val="24"/>
          <w:szCs w:val="24"/>
          <w:lang w:val="sk-SK"/>
        </w:rPr>
      </w:pPr>
      <w:r w:rsidRPr="006F2A4B">
        <w:rPr>
          <w:rFonts w:cs="Calibri"/>
          <w:sz w:val="24"/>
          <w:szCs w:val="24"/>
          <w:lang w:val="sk-SK"/>
        </w:rPr>
        <w:t>dodržiavanie zákazu konfliktu záujmov, zákazu protiprávneho konania pri výbere dodávateľa/zhotoviteľa a rešpektovanie pravidiel čestnej hospodárskej súťaže,</w:t>
      </w:r>
    </w:p>
    <w:p w14:paraId="25B6198D" w14:textId="02AFD807" w:rsidR="00DA4A3C" w:rsidRPr="00DD3FED" w:rsidRDefault="00DA4A3C" w:rsidP="00DA4A3C">
      <w:pPr>
        <w:pStyle w:val="Zkladntext"/>
        <w:numPr>
          <w:ilvl w:val="0"/>
          <w:numId w:val="47"/>
        </w:numPr>
        <w:spacing w:before="0" w:after="0"/>
        <w:rPr>
          <w:rFonts w:cs="Calibri"/>
          <w:b/>
          <w:sz w:val="24"/>
          <w:szCs w:val="24"/>
          <w:lang w:val="sk-SK"/>
        </w:rPr>
      </w:pPr>
      <w:r w:rsidRPr="006F2A4B">
        <w:rPr>
          <w:rFonts w:cs="Calibri"/>
          <w:sz w:val="24"/>
          <w:szCs w:val="24"/>
          <w:lang w:val="sk-SK"/>
        </w:rPr>
        <w:t>vecný súlad predmetu obstarávania, návrhu zmluvných podmienok a iných údajov so schvaľovanou Žiadosťou o</w:t>
      </w:r>
      <w:r w:rsidR="00F44B6D">
        <w:rPr>
          <w:rFonts w:cs="Calibri"/>
          <w:sz w:val="24"/>
          <w:szCs w:val="24"/>
          <w:lang w:val="sk-SK"/>
        </w:rPr>
        <w:t> finančné prostriedky z príspevku</w:t>
      </w:r>
      <w:r w:rsidRPr="006F2A4B">
        <w:rPr>
          <w:rFonts w:cs="Calibri"/>
          <w:sz w:val="24"/>
          <w:szCs w:val="24"/>
          <w:lang w:val="sk-SK"/>
        </w:rPr>
        <w:t xml:space="preserve"> a/alebo účinnou Zmluvou o poskytnutí </w:t>
      </w:r>
      <w:r w:rsidR="00F44B6D">
        <w:rPr>
          <w:rFonts w:cs="Calibri"/>
          <w:sz w:val="24"/>
          <w:szCs w:val="24"/>
          <w:lang w:val="sk-SK"/>
        </w:rPr>
        <w:t>finančných prostriedkov z príspevku</w:t>
      </w:r>
      <w:r w:rsidRPr="006F2A4B">
        <w:rPr>
          <w:rFonts w:cs="Calibri"/>
          <w:sz w:val="24"/>
          <w:szCs w:val="24"/>
          <w:lang w:val="sk-SK"/>
        </w:rPr>
        <w:t>/Oznámením o schválení  o</w:t>
      </w:r>
      <w:r w:rsidR="00F44B6D">
        <w:rPr>
          <w:rFonts w:cs="Calibri"/>
          <w:sz w:val="24"/>
          <w:szCs w:val="24"/>
          <w:lang w:val="sk-SK"/>
        </w:rPr>
        <w:t> finančných príspevkov z prostriedku</w:t>
      </w:r>
      <w:r w:rsidRPr="006F2A4B">
        <w:rPr>
          <w:rFonts w:cs="Calibri"/>
          <w:sz w:val="24"/>
          <w:szCs w:val="24"/>
          <w:lang w:val="sk-SK"/>
        </w:rPr>
        <w:t xml:space="preserve"> (napr. súlad s výškou žiadaného/schváleného príspevku, súlad lehoty realizácie aktivít projektu lehoty ukončenia aktivít projektu, vecné zadanie zákazky v rámci jej oprávnenosti na spolufinancovanie, súlad technického riešenia/zadania so schváleným technickým zadaním/riešením a pod.). </w:t>
      </w:r>
    </w:p>
    <w:p w14:paraId="55FEF6F6" w14:textId="77777777" w:rsidR="00DA4A3C" w:rsidRPr="006F2A4B" w:rsidRDefault="00DA4A3C" w:rsidP="00DA4A3C">
      <w:pPr>
        <w:pStyle w:val="Zkladntext"/>
        <w:spacing w:before="0" w:after="0"/>
        <w:rPr>
          <w:rFonts w:cs="Calibri"/>
          <w:b/>
          <w:sz w:val="24"/>
          <w:szCs w:val="24"/>
          <w:lang w:val="sk-SK"/>
        </w:rPr>
      </w:pPr>
    </w:p>
    <w:p w14:paraId="315512CF" w14:textId="74EE18AC" w:rsidR="00DA4A3C" w:rsidRPr="00824FBB" w:rsidRDefault="00DA4A3C" w:rsidP="00DA4A3C">
      <w:pPr>
        <w:pStyle w:val="Zkladntext"/>
        <w:spacing w:before="0" w:after="120" w:line="259" w:lineRule="auto"/>
        <w:rPr>
          <w:rFonts w:eastAsiaTheme="minorEastAsia" w:cs="Calibri"/>
          <w:color w:val="2E74B5" w:themeColor="accent1" w:themeShade="BF"/>
          <w:sz w:val="24"/>
          <w:szCs w:val="24"/>
          <w:lang w:val="sk-SK" w:eastAsia="en-US"/>
        </w:rPr>
      </w:pPr>
      <w:r w:rsidRPr="00824FBB">
        <w:rPr>
          <w:rFonts w:eastAsiaTheme="minorEastAsia" w:cs="Calibri"/>
          <w:color w:val="2E74B5" w:themeColor="accent1" w:themeShade="BF"/>
          <w:sz w:val="24"/>
          <w:szCs w:val="24"/>
          <w:lang w:val="sk-SK" w:eastAsia="en-US"/>
        </w:rPr>
        <w:t>Výber postupu VO užívateľ vykoná podľa príslušných ustanovení ZVO, pričom pre výber je rozhodujúca najmä</w:t>
      </w:r>
      <w:r w:rsidR="00595AEC">
        <w:rPr>
          <w:rStyle w:val="Odkaznapoznmkupodiarou"/>
          <w:rFonts w:eastAsiaTheme="minorEastAsia" w:cs="Calibri"/>
          <w:color w:val="2E74B5" w:themeColor="accent1" w:themeShade="BF"/>
          <w:sz w:val="24"/>
          <w:szCs w:val="24"/>
          <w:lang w:val="sk-SK" w:eastAsia="en-US"/>
        </w:rPr>
        <w:footnoteReference w:id="11"/>
      </w:r>
      <w:r w:rsidRPr="00824FBB">
        <w:rPr>
          <w:rFonts w:eastAsiaTheme="minorEastAsia" w:cs="Calibri"/>
          <w:color w:val="2E74B5" w:themeColor="accent1" w:themeShade="BF"/>
          <w:sz w:val="24"/>
          <w:szCs w:val="24"/>
          <w:lang w:val="sk-SK" w:eastAsia="en-US"/>
        </w:rPr>
        <w:t>:</w:t>
      </w:r>
    </w:p>
    <w:p w14:paraId="27BF6811" w14:textId="5DC26D14" w:rsidR="00DA4A3C" w:rsidRDefault="00DA4A3C" w:rsidP="00DA4A3C">
      <w:pPr>
        <w:pStyle w:val="Odsekzoznamu"/>
        <w:numPr>
          <w:ilvl w:val="0"/>
          <w:numId w:val="48"/>
        </w:numPr>
        <w:spacing w:after="120" w:line="259" w:lineRule="auto"/>
        <w:contextualSpacing w:val="0"/>
        <w:rPr>
          <w:rFonts w:ascii="Calibri" w:eastAsia="Times New Roman" w:hAnsi="Calibri" w:cs="Calibri"/>
          <w:szCs w:val="24"/>
          <w:shd w:val="clear" w:color="auto" w:fill="FFFFFF"/>
          <w:lang w:eastAsia="sk-SK"/>
        </w:rPr>
      </w:pPr>
      <w:r>
        <w:rPr>
          <w:rFonts w:ascii="Calibri" w:eastAsia="Times New Roman" w:hAnsi="Calibri" w:cs="Calibri"/>
          <w:szCs w:val="24"/>
          <w:shd w:val="clear" w:color="auto" w:fill="FFFFFF"/>
          <w:lang w:eastAsia="sk-SK"/>
        </w:rPr>
        <w:t>predpokladaná hodnota zákazky</w:t>
      </w:r>
      <w:r w:rsidR="007B2DC0">
        <w:rPr>
          <w:rFonts w:ascii="Calibri" w:eastAsia="Times New Roman" w:hAnsi="Calibri" w:cs="Calibri"/>
          <w:szCs w:val="24"/>
          <w:shd w:val="clear" w:color="auto" w:fill="FFFFFF"/>
          <w:lang w:eastAsia="sk-SK"/>
        </w:rPr>
        <w:t>,</w:t>
      </w:r>
    </w:p>
    <w:p w14:paraId="750817FC" w14:textId="5FDD359F" w:rsidR="00DA4A3C" w:rsidRDefault="00DA4A3C" w:rsidP="00DA4A3C">
      <w:pPr>
        <w:pStyle w:val="Odsekzoznamu"/>
        <w:numPr>
          <w:ilvl w:val="0"/>
          <w:numId w:val="48"/>
        </w:numPr>
        <w:spacing w:after="120" w:line="259" w:lineRule="auto"/>
        <w:contextualSpacing w:val="0"/>
        <w:rPr>
          <w:rFonts w:ascii="Calibri" w:eastAsia="Times New Roman" w:hAnsi="Calibri" w:cs="Calibri"/>
          <w:szCs w:val="24"/>
          <w:shd w:val="clear" w:color="auto" w:fill="FFFFFF"/>
          <w:lang w:eastAsia="sk-SK"/>
        </w:rPr>
      </w:pPr>
      <w:r w:rsidRPr="00824FBB">
        <w:rPr>
          <w:rFonts w:ascii="Calibri" w:eastAsia="Times New Roman" w:hAnsi="Calibri" w:cs="Calibri"/>
          <w:szCs w:val="24"/>
          <w:shd w:val="clear" w:color="auto" w:fill="FFFFFF"/>
          <w:lang w:eastAsia="sk-SK"/>
        </w:rPr>
        <w:t>skutočnosť, či je predmetom zákazky tovar, ktorý je v zmysle § 2 ods. 5 písm. o) a § 2 ods. 6 a 7 ZVO bežne dostupn</w:t>
      </w:r>
      <w:r w:rsidR="007B2DC0">
        <w:rPr>
          <w:rFonts w:ascii="Calibri" w:eastAsia="Times New Roman" w:hAnsi="Calibri" w:cs="Calibri"/>
          <w:szCs w:val="24"/>
          <w:shd w:val="clear" w:color="auto" w:fill="FFFFFF"/>
          <w:lang w:eastAsia="sk-SK"/>
        </w:rPr>
        <w:t>ý</w:t>
      </w:r>
      <w:r w:rsidRPr="00824FBB">
        <w:rPr>
          <w:rFonts w:ascii="Calibri" w:eastAsia="Times New Roman" w:hAnsi="Calibri" w:cs="Calibri"/>
          <w:szCs w:val="24"/>
          <w:shd w:val="clear" w:color="auto" w:fill="FFFFFF"/>
          <w:lang w:eastAsia="sk-SK"/>
        </w:rPr>
        <w:t xml:space="preserve"> na trhu,</w:t>
      </w:r>
    </w:p>
    <w:p w14:paraId="528D0725" w14:textId="67E82270" w:rsidR="00DA4A3C" w:rsidRDefault="00DA4A3C" w:rsidP="00DA4A3C">
      <w:pPr>
        <w:pStyle w:val="Odsekzoznamu"/>
        <w:numPr>
          <w:ilvl w:val="0"/>
          <w:numId w:val="48"/>
        </w:numPr>
        <w:spacing w:after="120" w:line="259" w:lineRule="auto"/>
        <w:contextualSpacing w:val="0"/>
        <w:rPr>
          <w:rFonts w:ascii="Calibri" w:eastAsia="Times New Roman" w:hAnsi="Calibri" w:cs="Calibri"/>
          <w:szCs w:val="24"/>
          <w:shd w:val="clear" w:color="auto" w:fill="FFFFFF"/>
          <w:lang w:eastAsia="sk-SK"/>
        </w:rPr>
      </w:pPr>
      <w:r w:rsidRPr="00824FBB">
        <w:rPr>
          <w:rFonts w:ascii="Calibri" w:eastAsia="Times New Roman" w:hAnsi="Calibri" w:cs="Calibri"/>
          <w:szCs w:val="24"/>
          <w:shd w:val="clear" w:color="auto" w:fill="FFFFFF"/>
          <w:lang w:eastAsia="sk-SK"/>
        </w:rPr>
        <w:t>špecifiká predmetu zákazky alebo osobitné okolnosti zadávania zákazky, typ užívateľa (napr. finančné limity pre verejného obstarávateľa podľa § 7 ods. 1 písm. a) až e) ZVO</w:t>
      </w:r>
      <w:r w:rsidR="007B2DC0">
        <w:rPr>
          <w:rFonts w:ascii="Calibri" w:eastAsia="Times New Roman" w:hAnsi="Calibri" w:cs="Calibri"/>
          <w:szCs w:val="24"/>
          <w:shd w:val="clear" w:color="auto" w:fill="FFFFFF"/>
          <w:lang w:eastAsia="sk-SK"/>
        </w:rPr>
        <w:t>,</w:t>
      </w:r>
    </w:p>
    <w:p w14:paraId="0758062A" w14:textId="77777777" w:rsidR="00DA4A3C" w:rsidRPr="00824FBB" w:rsidRDefault="00DA4A3C" w:rsidP="00DA4A3C">
      <w:pPr>
        <w:pStyle w:val="Odsekzoznamu"/>
        <w:numPr>
          <w:ilvl w:val="0"/>
          <w:numId w:val="48"/>
        </w:numPr>
        <w:spacing w:after="120" w:line="259" w:lineRule="auto"/>
        <w:contextualSpacing w:val="0"/>
        <w:rPr>
          <w:rFonts w:ascii="Calibri" w:eastAsia="Times New Roman" w:hAnsi="Calibri" w:cs="Calibri"/>
          <w:szCs w:val="24"/>
          <w:shd w:val="clear" w:color="auto" w:fill="FFFFFF"/>
          <w:lang w:eastAsia="sk-SK"/>
        </w:rPr>
      </w:pPr>
      <w:r w:rsidRPr="00824FBB">
        <w:rPr>
          <w:rFonts w:ascii="Calibri" w:eastAsia="Times New Roman" w:hAnsi="Calibri" w:cs="Calibri"/>
          <w:szCs w:val="24"/>
          <w:shd w:val="clear" w:color="auto" w:fill="FFFFFF"/>
          <w:lang w:eastAsia="sk-SK"/>
        </w:rPr>
        <w:t>špecifiká predmetu zákazky alebo osobitné okolnosti zadávania zákazky, typ užívateľa podľa § 8 ods. 1 písm. a) a písm. b) a ods. 2 ZVO</w:t>
      </w:r>
      <w:r>
        <w:rPr>
          <w:rFonts w:ascii="Calibri" w:eastAsia="Times New Roman" w:hAnsi="Calibri" w:cs="Calibri"/>
          <w:szCs w:val="24"/>
          <w:shd w:val="clear" w:color="auto" w:fill="FFFFFF"/>
          <w:lang w:eastAsia="sk-SK"/>
        </w:rPr>
        <w:t xml:space="preserve"> alebo „Dotovaný obstarávateľ</w:t>
      </w:r>
      <w:r w:rsidRPr="00824FBB">
        <w:rPr>
          <w:rFonts w:ascii="Calibri" w:eastAsia="Times New Roman" w:hAnsi="Calibri" w:cs="Calibri"/>
          <w:szCs w:val="24"/>
          <w:shd w:val="clear" w:color="auto" w:fill="FFFFFF"/>
          <w:lang w:eastAsia="sk-SK"/>
        </w:rPr>
        <w:t>“</w:t>
      </w:r>
      <w:r>
        <w:rPr>
          <w:rFonts w:ascii="Calibri" w:eastAsia="Times New Roman" w:hAnsi="Calibri" w:cs="Calibri"/>
          <w:szCs w:val="24"/>
          <w:shd w:val="clear" w:color="auto" w:fill="FFFFFF"/>
          <w:lang w:eastAsia="sk-SK"/>
        </w:rPr>
        <w:t>.</w:t>
      </w:r>
    </w:p>
    <w:p w14:paraId="3DB60AAB" w14:textId="6400A29B" w:rsidR="00F44B6D" w:rsidRDefault="00DA4A3C" w:rsidP="00FB791D">
      <w:pPr>
        <w:pStyle w:val="Zkladntext"/>
        <w:spacing w:before="120" w:after="120"/>
        <w:rPr>
          <w:rFonts w:cs="Calibri"/>
          <w:b/>
          <w:sz w:val="24"/>
          <w:szCs w:val="24"/>
          <w:lang w:val="sk-SK"/>
        </w:rPr>
      </w:pPr>
      <w:r w:rsidRPr="00C37830">
        <w:rPr>
          <w:rFonts w:cs="Calibri"/>
          <w:b/>
          <w:sz w:val="24"/>
          <w:szCs w:val="24"/>
          <w:lang w:val="sk-SK"/>
        </w:rPr>
        <w:t>Nesprávny výber postupu VO, môže viesť k uplatneniu finančnej opravy.</w:t>
      </w:r>
      <w:r>
        <w:rPr>
          <w:rStyle w:val="Odkaznapoznmkupodiarou"/>
          <w:rFonts w:eastAsiaTheme="majorEastAsia" w:cs="Calibri"/>
          <w:sz w:val="24"/>
          <w:lang w:val="sk-SK"/>
        </w:rPr>
        <w:footnoteReference w:id="12"/>
      </w:r>
      <w:bookmarkStart w:id="86" w:name="_Toc173251941"/>
    </w:p>
    <w:p w14:paraId="076AF113" w14:textId="77777777" w:rsidR="00CE543F" w:rsidRPr="00FB791D" w:rsidRDefault="00CE543F" w:rsidP="00FB791D">
      <w:pPr>
        <w:pStyle w:val="Zkladntext"/>
        <w:spacing w:before="120" w:after="120"/>
        <w:rPr>
          <w:rFonts w:cs="Calibri"/>
          <w:b/>
          <w:sz w:val="24"/>
          <w:szCs w:val="24"/>
          <w:lang w:val="sk-SK"/>
        </w:rPr>
      </w:pPr>
    </w:p>
    <w:p w14:paraId="5D00A836" w14:textId="1FA9475D" w:rsidR="00DA4A3C" w:rsidRPr="00262C81" w:rsidRDefault="00DA4A3C" w:rsidP="00DA4A3C">
      <w:pPr>
        <w:pStyle w:val="Zkladntext"/>
        <w:spacing w:before="0" w:after="120" w:line="259" w:lineRule="auto"/>
        <w:rPr>
          <w:rFonts w:eastAsiaTheme="minorEastAsia" w:cs="Calibri"/>
          <w:color w:val="2E74B5" w:themeColor="accent1" w:themeShade="BF"/>
          <w:sz w:val="24"/>
          <w:szCs w:val="24"/>
          <w:lang w:val="sk-SK" w:eastAsia="en-US"/>
        </w:rPr>
      </w:pPr>
      <w:r>
        <w:rPr>
          <w:rFonts w:eastAsiaTheme="minorEastAsia" w:cs="Calibri"/>
          <w:color w:val="2E74B5" w:themeColor="accent1" w:themeShade="BF"/>
          <w:sz w:val="24"/>
          <w:szCs w:val="24"/>
          <w:lang w:val="sk-SK" w:eastAsia="en-US"/>
        </w:rPr>
        <w:t xml:space="preserve">Postup pri predkladaní dokumentácie </w:t>
      </w:r>
      <w:r w:rsidR="00817315">
        <w:rPr>
          <w:rFonts w:eastAsiaTheme="minorEastAsia" w:cs="Calibri"/>
          <w:color w:val="2E74B5" w:themeColor="accent1" w:themeShade="BF"/>
          <w:sz w:val="24"/>
          <w:szCs w:val="24"/>
          <w:lang w:val="sk-SK" w:eastAsia="en-US"/>
        </w:rPr>
        <w:t>verejného obstarávania</w:t>
      </w:r>
      <w:r>
        <w:rPr>
          <w:rFonts w:eastAsiaTheme="minorEastAsia" w:cs="Calibri"/>
          <w:color w:val="2E74B5" w:themeColor="accent1" w:themeShade="BF"/>
          <w:sz w:val="24"/>
          <w:szCs w:val="24"/>
          <w:lang w:val="sk-SK" w:eastAsia="en-US"/>
        </w:rPr>
        <w:t xml:space="preserve"> je</w:t>
      </w:r>
      <w:r w:rsidRPr="00824FBB">
        <w:rPr>
          <w:rFonts w:eastAsiaTheme="minorEastAsia" w:cs="Calibri"/>
          <w:color w:val="2E74B5" w:themeColor="accent1" w:themeShade="BF"/>
          <w:sz w:val="24"/>
          <w:szCs w:val="24"/>
          <w:lang w:val="sk-SK" w:eastAsia="en-US"/>
        </w:rPr>
        <w:t xml:space="preserve"> </w:t>
      </w:r>
      <w:r>
        <w:rPr>
          <w:rFonts w:eastAsiaTheme="minorEastAsia" w:cs="Calibri"/>
          <w:color w:val="2E74B5" w:themeColor="accent1" w:themeShade="BF"/>
          <w:sz w:val="24"/>
          <w:szCs w:val="24"/>
          <w:lang w:val="sk-SK" w:eastAsia="en-US"/>
        </w:rPr>
        <w:t>nasledovný:</w:t>
      </w:r>
    </w:p>
    <w:bookmarkEnd w:id="86"/>
    <w:p w14:paraId="7D421939" w14:textId="77777777" w:rsidR="00DA4A3C" w:rsidRDefault="00DA4A3C" w:rsidP="00DA4A3C">
      <w:pPr>
        <w:spacing w:after="120" w:line="276" w:lineRule="auto"/>
        <w:rPr>
          <w:rFonts w:ascii="Calibri" w:hAnsi="Calibri" w:cs="Calibri"/>
          <w:szCs w:val="24"/>
        </w:rPr>
      </w:pPr>
      <w:r w:rsidRPr="00D978AF">
        <w:rPr>
          <w:rFonts w:ascii="Calibri" w:hAnsi="Calibri" w:cs="Calibri"/>
          <w:szCs w:val="24"/>
        </w:rPr>
        <w:t xml:space="preserve">Užívateľ ako prvý krok </w:t>
      </w:r>
      <w:r>
        <w:rPr>
          <w:rFonts w:ascii="Calibri" w:hAnsi="Calibri" w:cs="Calibri"/>
          <w:szCs w:val="24"/>
        </w:rPr>
        <w:t>pred podaním žiadosti o</w:t>
      </w:r>
      <w:r w:rsidRPr="00D978AF">
        <w:rPr>
          <w:rFonts w:ascii="Calibri" w:hAnsi="Calibri" w:cs="Calibri"/>
          <w:szCs w:val="24"/>
        </w:rPr>
        <w:t> </w:t>
      </w:r>
      <w:r>
        <w:rPr>
          <w:rFonts w:ascii="Calibri" w:hAnsi="Calibri" w:cs="Calibri"/>
          <w:szCs w:val="24"/>
        </w:rPr>
        <w:t>posúdenie</w:t>
      </w:r>
      <w:r w:rsidRPr="00D978AF">
        <w:rPr>
          <w:rFonts w:ascii="Calibri" w:hAnsi="Calibri" w:cs="Calibri"/>
          <w:szCs w:val="24"/>
        </w:rPr>
        <w:t xml:space="preserve"> VO vyplní </w:t>
      </w:r>
      <w:r w:rsidRPr="00664D5C">
        <w:rPr>
          <w:rFonts w:ascii="Calibri" w:hAnsi="Calibri" w:cs="Calibri"/>
          <w:b/>
          <w:szCs w:val="24"/>
        </w:rPr>
        <w:t xml:space="preserve">test na identifikáciu určenia typu obstarávania </w:t>
      </w:r>
      <w:r w:rsidRPr="00D978AF">
        <w:rPr>
          <w:rFonts w:ascii="Calibri" w:hAnsi="Calibri" w:cs="Calibri"/>
          <w:szCs w:val="24"/>
        </w:rPr>
        <w:t>(príloha č.</w:t>
      </w:r>
      <w:r>
        <w:rPr>
          <w:rFonts w:ascii="Calibri" w:hAnsi="Calibri" w:cs="Calibri"/>
          <w:szCs w:val="24"/>
        </w:rPr>
        <w:t>8a</w:t>
      </w:r>
      <w:r w:rsidRPr="00D978AF">
        <w:rPr>
          <w:rFonts w:ascii="Calibri" w:hAnsi="Calibri" w:cs="Calibri"/>
          <w:szCs w:val="24"/>
        </w:rPr>
        <w:t xml:space="preserve"> </w:t>
      </w:r>
      <w:r>
        <w:rPr>
          <w:rFonts w:ascii="Calibri" w:hAnsi="Calibri" w:cs="Calibri"/>
          <w:szCs w:val="24"/>
        </w:rPr>
        <w:t xml:space="preserve">tejto </w:t>
      </w:r>
      <w:r w:rsidRPr="00D978AF">
        <w:rPr>
          <w:rFonts w:ascii="Calibri" w:hAnsi="Calibri" w:cs="Calibri"/>
          <w:szCs w:val="24"/>
        </w:rPr>
        <w:t>príručky), na základe ktorého definuje</w:t>
      </w:r>
      <w:r>
        <w:rPr>
          <w:rFonts w:ascii="Calibri" w:hAnsi="Calibri" w:cs="Calibri"/>
          <w:szCs w:val="24"/>
        </w:rPr>
        <w:t xml:space="preserve"> postup VO. </w:t>
      </w:r>
    </w:p>
    <w:p w14:paraId="6BCE9857" w14:textId="77777777" w:rsidR="00DA4A3C" w:rsidRPr="00DB7BA4" w:rsidRDefault="00DA4A3C" w:rsidP="00DA4A3C">
      <w:pPr>
        <w:pStyle w:val="Odsekzoznamu"/>
        <w:numPr>
          <w:ilvl w:val="0"/>
          <w:numId w:val="49"/>
        </w:numPr>
        <w:spacing w:after="120"/>
        <w:rPr>
          <w:rFonts w:ascii="Calibri" w:hAnsi="Calibri" w:cs="Calibri"/>
          <w:color w:val="5B9BD5" w:themeColor="accent1"/>
          <w:szCs w:val="24"/>
        </w:rPr>
      </w:pPr>
      <w:r w:rsidRPr="00DB7BA4">
        <w:rPr>
          <w:rFonts w:ascii="Calibri" w:hAnsi="Calibri" w:cs="Calibri"/>
          <w:szCs w:val="24"/>
        </w:rPr>
        <w:t xml:space="preserve">Ak užívateľovi preukáže test na identifikáciu určenia typu obstarávania, že je: </w:t>
      </w:r>
    </w:p>
    <w:p w14:paraId="6FB72C87" w14:textId="1DC5726E" w:rsidR="00DA4A3C" w:rsidRPr="00664D5C" w:rsidRDefault="00595AEC" w:rsidP="00FB791D">
      <w:pPr>
        <w:spacing w:after="120"/>
        <w:ind w:left="720"/>
        <w:rPr>
          <w:rFonts w:ascii="Calibri" w:hAnsi="Calibri" w:cs="Calibri"/>
          <w:color w:val="5B9BD5" w:themeColor="accent1"/>
          <w:szCs w:val="24"/>
        </w:rPr>
      </w:pPr>
      <w:r>
        <w:rPr>
          <w:rFonts w:ascii="Calibri" w:hAnsi="Calibri" w:cs="Calibri"/>
          <w:b/>
          <w:color w:val="2E74B5" w:themeColor="accent1" w:themeShade="BF"/>
          <w:szCs w:val="24"/>
        </w:rPr>
        <w:t>„</w:t>
      </w:r>
      <w:r w:rsidR="00DA4A3C" w:rsidRPr="00664D5C">
        <w:rPr>
          <w:rFonts w:ascii="Calibri" w:hAnsi="Calibri" w:cs="Calibri"/>
          <w:b/>
          <w:color w:val="2E74B5" w:themeColor="accent1" w:themeShade="BF"/>
          <w:szCs w:val="24"/>
        </w:rPr>
        <w:t>Verejný obstarávateľ</w:t>
      </w:r>
      <w:r>
        <w:rPr>
          <w:rFonts w:ascii="Calibri" w:hAnsi="Calibri" w:cs="Calibri"/>
          <w:b/>
          <w:color w:val="2E74B5" w:themeColor="accent1" w:themeShade="BF"/>
          <w:szCs w:val="24"/>
        </w:rPr>
        <w:t>“</w:t>
      </w:r>
      <w:r w:rsidR="00DA4A3C" w:rsidRPr="00664D5C">
        <w:rPr>
          <w:rFonts w:ascii="Calibri" w:hAnsi="Calibri" w:cs="Calibri"/>
          <w:b/>
          <w:color w:val="2E74B5" w:themeColor="accent1" w:themeShade="BF"/>
          <w:szCs w:val="24"/>
        </w:rPr>
        <w:t xml:space="preserve"> / </w:t>
      </w:r>
      <w:r>
        <w:rPr>
          <w:rFonts w:ascii="Calibri" w:hAnsi="Calibri" w:cs="Calibri"/>
          <w:b/>
          <w:color w:val="2E74B5" w:themeColor="accent1" w:themeShade="BF"/>
          <w:szCs w:val="24"/>
        </w:rPr>
        <w:t>„</w:t>
      </w:r>
      <w:r w:rsidR="00DA4A3C" w:rsidRPr="00664D5C">
        <w:rPr>
          <w:rFonts w:ascii="Calibri" w:hAnsi="Calibri" w:cs="Calibri"/>
          <w:b/>
          <w:color w:val="2E74B5" w:themeColor="accent1" w:themeShade="BF"/>
          <w:szCs w:val="24"/>
        </w:rPr>
        <w:t>obstarávateľ</w:t>
      </w:r>
      <w:r>
        <w:rPr>
          <w:rFonts w:ascii="Calibri" w:hAnsi="Calibri" w:cs="Calibri"/>
          <w:color w:val="2E74B5" w:themeColor="accent1" w:themeShade="BF"/>
          <w:szCs w:val="24"/>
        </w:rPr>
        <w:t xml:space="preserve">“ </w:t>
      </w:r>
      <w:r w:rsidR="00DA4A3C" w:rsidRPr="00460531">
        <w:rPr>
          <w:rFonts w:ascii="Calibri" w:hAnsi="Calibri" w:cs="Calibri"/>
          <w:szCs w:val="24"/>
        </w:rPr>
        <w:t>–</w:t>
      </w:r>
      <w:r w:rsidR="00F44B6D">
        <w:rPr>
          <w:rFonts w:ascii="Calibri" w:hAnsi="Calibri" w:cs="Calibri"/>
          <w:szCs w:val="24"/>
        </w:rPr>
        <w:t xml:space="preserve"> osloví svoj príslušný útvar VO, postupuje podľa zákona </w:t>
      </w:r>
      <w:r w:rsidR="00F44B6D" w:rsidRPr="00B270C6">
        <w:rPr>
          <w:rFonts w:ascii="Calibri" w:hAnsi="Calibri" w:cs="Calibri"/>
          <w:color w:val="212529"/>
          <w:shd w:val="clear" w:color="auto" w:fill="FFFFFF"/>
        </w:rPr>
        <w:t>č. </w:t>
      </w:r>
      <w:r w:rsidR="00F44B6D" w:rsidRPr="00B270C6">
        <w:rPr>
          <w:rFonts w:ascii="Calibri" w:hAnsi="Calibri" w:cs="Calibri"/>
          <w:shd w:val="clear" w:color="auto" w:fill="FFFFFF"/>
        </w:rPr>
        <w:t xml:space="preserve">343/2015 Z. z. </w:t>
      </w:r>
      <w:r w:rsidR="00F44B6D" w:rsidRPr="00B270C6">
        <w:rPr>
          <w:rFonts w:ascii="Calibri" w:hAnsi="Calibri" w:cs="Calibri"/>
          <w:color w:val="212529"/>
          <w:shd w:val="clear" w:color="auto" w:fill="FFFFFF"/>
        </w:rPr>
        <w:t>o verejnom obstarávaní a o zmene a doplnení niektorých zákonov v znení neskorších predpisov</w:t>
      </w:r>
    </w:p>
    <w:p w14:paraId="613418AC" w14:textId="77777777" w:rsidR="00DA4A3C" w:rsidRPr="00DB7BA4" w:rsidRDefault="00DA4A3C" w:rsidP="00DA4A3C">
      <w:pPr>
        <w:pStyle w:val="Odsekzoznamu"/>
        <w:numPr>
          <w:ilvl w:val="0"/>
          <w:numId w:val="50"/>
        </w:numPr>
        <w:spacing w:after="120"/>
        <w:rPr>
          <w:rFonts w:ascii="Calibri" w:hAnsi="Calibri" w:cs="Calibri"/>
          <w:szCs w:val="24"/>
        </w:rPr>
      </w:pPr>
      <w:r w:rsidRPr="00DB7BA4">
        <w:rPr>
          <w:rFonts w:ascii="Calibri" w:hAnsi="Calibri" w:cs="Calibri"/>
          <w:szCs w:val="24"/>
        </w:rPr>
        <w:t>Ak užívateľovi preukáže test na identifikáciu určenia typu obstarávania, že je:</w:t>
      </w:r>
    </w:p>
    <w:p w14:paraId="26A37266" w14:textId="7D70B42C" w:rsidR="00DA4A3C" w:rsidRDefault="00595AEC" w:rsidP="00FB791D">
      <w:pPr>
        <w:spacing w:after="120"/>
        <w:ind w:left="720"/>
        <w:rPr>
          <w:rFonts w:ascii="Calibri" w:hAnsi="Calibri" w:cs="Calibri"/>
          <w:szCs w:val="24"/>
        </w:rPr>
      </w:pPr>
      <w:r>
        <w:rPr>
          <w:rFonts w:ascii="Calibri" w:hAnsi="Calibri" w:cs="Calibri"/>
          <w:b/>
          <w:color w:val="2E74B5" w:themeColor="accent1" w:themeShade="BF"/>
          <w:szCs w:val="24"/>
        </w:rPr>
        <w:t>„</w:t>
      </w:r>
      <w:r w:rsidR="00DA4A3C" w:rsidRPr="00664D5C">
        <w:rPr>
          <w:rFonts w:ascii="Calibri" w:hAnsi="Calibri" w:cs="Calibri"/>
          <w:b/>
          <w:color w:val="2E74B5" w:themeColor="accent1" w:themeShade="BF"/>
          <w:szCs w:val="24"/>
        </w:rPr>
        <w:t>Dotovaný obstarávateľ</w:t>
      </w:r>
      <w:r>
        <w:rPr>
          <w:rFonts w:ascii="Calibri" w:hAnsi="Calibri" w:cs="Calibri"/>
          <w:b/>
          <w:color w:val="2E74B5" w:themeColor="accent1" w:themeShade="BF"/>
          <w:szCs w:val="24"/>
        </w:rPr>
        <w:t>“</w:t>
      </w:r>
      <w:r w:rsidR="00DA4A3C">
        <w:rPr>
          <w:rStyle w:val="Odkaznapoznmkupodiarou"/>
          <w:rFonts w:ascii="Calibri" w:hAnsi="Calibri" w:cs="Calibri"/>
          <w:color w:val="2E74B5" w:themeColor="accent1" w:themeShade="BF"/>
        </w:rPr>
        <w:footnoteReference w:id="13"/>
      </w:r>
      <w:r w:rsidR="00DA4A3C">
        <w:rPr>
          <w:rFonts w:ascii="Calibri" w:hAnsi="Calibri" w:cs="Calibri"/>
          <w:b/>
          <w:color w:val="2E74B5" w:themeColor="accent1" w:themeShade="BF"/>
          <w:szCs w:val="24"/>
        </w:rPr>
        <w:t xml:space="preserve"> </w:t>
      </w:r>
      <w:r w:rsidR="00DA4A3C">
        <w:rPr>
          <w:rFonts w:ascii="Calibri" w:hAnsi="Calibri" w:cs="Calibri"/>
          <w:szCs w:val="24"/>
        </w:rPr>
        <w:t xml:space="preserve">– </w:t>
      </w:r>
      <w:r w:rsidR="00DA4A3C" w:rsidRPr="00FB791D">
        <w:rPr>
          <w:rFonts w:ascii="Calibri" w:hAnsi="Calibri" w:cs="Calibri"/>
          <w:color w:val="2E74B5" w:themeColor="accent1" w:themeShade="BF"/>
          <w:szCs w:val="24"/>
        </w:rPr>
        <w:t>bude postupovať nasledovne</w:t>
      </w:r>
      <w:r w:rsidR="00DF10C9" w:rsidRPr="00FB791D">
        <w:rPr>
          <w:color w:val="2E74B5" w:themeColor="accent1" w:themeShade="BF"/>
        </w:rPr>
        <w:t>:</w:t>
      </w:r>
    </w:p>
    <w:p w14:paraId="67688CD1" w14:textId="4F163C98" w:rsidR="00DA4A3C" w:rsidRPr="00FB791D" w:rsidRDefault="00DA4A3C" w:rsidP="00FB791D">
      <w:pPr>
        <w:spacing w:after="120" w:line="283" w:lineRule="auto"/>
      </w:pPr>
      <w:r w:rsidRPr="00245E35">
        <w:rPr>
          <w:rFonts w:ascii="Calibri" w:hAnsi="Calibri" w:cs="Calibri"/>
          <w:b/>
          <w:szCs w:val="24"/>
          <w:lang w:eastAsia="x-none"/>
        </w:rPr>
        <w:t>1,</w:t>
      </w:r>
      <w:r>
        <w:rPr>
          <w:rFonts w:ascii="Calibri" w:hAnsi="Calibri" w:cs="Calibri"/>
          <w:szCs w:val="24"/>
          <w:lang w:eastAsia="x-none"/>
        </w:rPr>
        <w:t xml:space="preserve"> </w:t>
      </w:r>
      <w:r w:rsidR="00072200">
        <w:rPr>
          <w:rFonts w:ascii="Calibri" w:hAnsi="Calibri" w:cs="Calibri"/>
          <w:szCs w:val="24"/>
          <w:lang w:eastAsia="x-none"/>
        </w:rPr>
        <w:t xml:space="preserve"> </w:t>
      </w:r>
      <w:r>
        <w:rPr>
          <w:rFonts w:ascii="Calibri" w:hAnsi="Calibri" w:cs="Calibri"/>
          <w:szCs w:val="24"/>
        </w:rPr>
        <w:t>Užívateľ p</w:t>
      </w:r>
      <w:r w:rsidRPr="00FB791D">
        <w:rPr>
          <w:rFonts w:ascii="Calibri" w:hAnsi="Calibri" w:cs="Calibri"/>
          <w:szCs w:val="24"/>
        </w:rPr>
        <w:t xml:space="preserve">ri zadávaní zákazky </w:t>
      </w:r>
      <w:r w:rsidRPr="00DB7BA4">
        <w:rPr>
          <w:rFonts w:ascii="Calibri" w:hAnsi="Calibri" w:cs="Calibri"/>
          <w:szCs w:val="24"/>
        </w:rPr>
        <w:t>obstarávania, vrátane zákaziek malého rozsahu do 50 000 eur bez DPH</w:t>
      </w:r>
      <w:r w:rsidRPr="00FB791D">
        <w:rPr>
          <w:rFonts w:ascii="Calibri" w:hAnsi="Calibri" w:cs="Calibri"/>
          <w:szCs w:val="24"/>
        </w:rPr>
        <w:t xml:space="preserve"> vykoná hospodárnosť prieskumom trhu </w:t>
      </w:r>
      <w:r w:rsidR="00F44B6D">
        <w:rPr>
          <w:rFonts w:ascii="Calibri" w:hAnsi="Calibri" w:cs="Calibri"/>
          <w:szCs w:val="24"/>
        </w:rPr>
        <w:t xml:space="preserve">a to </w:t>
      </w:r>
      <w:r w:rsidRPr="00FB791D">
        <w:rPr>
          <w:rFonts w:ascii="Calibri" w:hAnsi="Calibri" w:cs="Calibri"/>
          <w:szCs w:val="24"/>
        </w:rPr>
        <w:t xml:space="preserve">oslovením </w:t>
      </w:r>
      <w:r>
        <w:rPr>
          <w:rFonts w:ascii="Calibri" w:hAnsi="Calibri" w:cs="Calibri"/>
          <w:szCs w:val="24"/>
        </w:rPr>
        <w:t xml:space="preserve">minimálne 2 </w:t>
      </w:r>
      <w:r w:rsidRPr="00FB791D">
        <w:rPr>
          <w:rFonts w:ascii="Calibri" w:hAnsi="Calibri" w:cs="Calibri"/>
          <w:szCs w:val="24"/>
        </w:rPr>
        <w:t>hospodárskych subjektov so žiadosťou o predloženie cenovej ponuky</w:t>
      </w:r>
      <w:r w:rsidR="00F44B6D">
        <w:rPr>
          <w:rFonts w:ascii="Calibri" w:hAnsi="Calibri" w:cs="Calibri"/>
          <w:szCs w:val="24"/>
        </w:rPr>
        <w:t>.</w:t>
      </w:r>
    </w:p>
    <w:p w14:paraId="30EF1EFE" w14:textId="77777777" w:rsidR="00DA4A3C" w:rsidRDefault="00DA4A3C" w:rsidP="00DA4A3C">
      <w:pPr>
        <w:spacing w:before="120" w:after="120" w:line="240" w:lineRule="auto"/>
        <w:rPr>
          <w:rFonts w:ascii="Calibri" w:hAnsi="Calibri" w:cs="Calibri"/>
          <w:szCs w:val="24"/>
          <w:lang w:eastAsia="x-none"/>
        </w:rPr>
      </w:pPr>
      <w:r w:rsidRPr="00245E35">
        <w:rPr>
          <w:rFonts w:ascii="Calibri" w:hAnsi="Calibri" w:cs="Calibri"/>
          <w:b/>
          <w:szCs w:val="24"/>
          <w:lang w:eastAsia="x-none"/>
        </w:rPr>
        <w:t>2,</w:t>
      </w:r>
      <w:r>
        <w:rPr>
          <w:rFonts w:ascii="Calibri" w:hAnsi="Calibri" w:cs="Calibri"/>
          <w:szCs w:val="24"/>
          <w:lang w:eastAsia="x-none"/>
        </w:rPr>
        <w:t xml:space="preserve"> Užívateľ</w:t>
      </w:r>
      <w:r>
        <w:rPr>
          <w:rFonts w:ascii="Calibri" w:hAnsi="Calibri" w:cs="Calibri"/>
          <w:szCs w:val="24"/>
          <w:lang w:val="x-none" w:eastAsia="x-none"/>
        </w:rPr>
        <w:t xml:space="preserve"> </w:t>
      </w:r>
      <w:r w:rsidRPr="00FC7296">
        <w:rPr>
          <w:rFonts w:ascii="Calibri" w:hAnsi="Calibri" w:cs="Calibri"/>
          <w:b/>
          <w:szCs w:val="24"/>
          <w:lang w:val="x-none" w:eastAsia="x-none"/>
        </w:rPr>
        <w:t xml:space="preserve">vyhodnotí </w:t>
      </w:r>
      <w:r>
        <w:rPr>
          <w:rFonts w:ascii="Calibri" w:hAnsi="Calibri" w:cs="Calibri"/>
          <w:b/>
          <w:szCs w:val="24"/>
          <w:lang w:eastAsia="x-none"/>
        </w:rPr>
        <w:t>z</w:t>
      </w:r>
      <w:r w:rsidRPr="00FC7296">
        <w:rPr>
          <w:rFonts w:ascii="Calibri" w:hAnsi="Calibri" w:cs="Calibri"/>
          <w:b/>
          <w:szCs w:val="24"/>
          <w:lang w:val="x-none" w:eastAsia="x-none"/>
        </w:rPr>
        <w:t>realizovaný prieskum trhu</w:t>
      </w:r>
      <w:r w:rsidRPr="00DB7BA4">
        <w:rPr>
          <w:rFonts w:ascii="Calibri" w:hAnsi="Calibri" w:cs="Calibri"/>
          <w:szCs w:val="24"/>
          <w:lang w:val="x-none" w:eastAsia="x-none"/>
        </w:rPr>
        <w:t xml:space="preserve"> v súlade s pravidlami, ktoré si určil na začiatku zadávania zákazky (napr. vo výzve na predkladanie ponúk</w:t>
      </w:r>
      <w:r>
        <w:rPr>
          <w:rFonts w:ascii="Calibri" w:hAnsi="Calibri" w:cs="Calibri"/>
          <w:szCs w:val="24"/>
          <w:lang w:eastAsia="x-none"/>
        </w:rPr>
        <w:t xml:space="preserve"> – technická špecifikácia tovaru</w:t>
      </w:r>
      <w:r w:rsidRPr="00DB7BA4">
        <w:rPr>
          <w:rFonts w:ascii="Calibri" w:hAnsi="Calibri" w:cs="Calibri"/>
          <w:szCs w:val="24"/>
          <w:lang w:val="x-none" w:eastAsia="x-none"/>
        </w:rPr>
        <w:t>)</w:t>
      </w:r>
      <w:r>
        <w:rPr>
          <w:rFonts w:ascii="Calibri" w:hAnsi="Calibri" w:cs="Calibri"/>
          <w:szCs w:val="24"/>
          <w:lang w:eastAsia="x-none"/>
        </w:rPr>
        <w:t>.</w:t>
      </w:r>
    </w:p>
    <w:p w14:paraId="13C9D127" w14:textId="77777777" w:rsidR="00072200" w:rsidRDefault="00DA4A3C" w:rsidP="00FB791D">
      <w:pPr>
        <w:spacing w:before="120" w:after="120" w:line="240" w:lineRule="auto"/>
        <w:rPr>
          <w:rFonts w:ascii="Calibri" w:hAnsi="Calibri" w:cs="Calibri"/>
          <w:lang w:val="x-none" w:eastAsia="x-none"/>
        </w:rPr>
      </w:pPr>
      <w:r w:rsidRPr="00245E35">
        <w:rPr>
          <w:rFonts w:ascii="Calibri" w:hAnsi="Calibri" w:cs="Calibri"/>
          <w:b/>
          <w:szCs w:val="24"/>
          <w:lang w:eastAsia="x-none"/>
        </w:rPr>
        <w:t>3,</w:t>
      </w:r>
      <w:r>
        <w:rPr>
          <w:rFonts w:ascii="Calibri" w:hAnsi="Calibri" w:cs="Calibri"/>
          <w:szCs w:val="24"/>
          <w:lang w:eastAsia="x-none"/>
        </w:rPr>
        <w:t xml:space="preserve"> Užívateľ </w:t>
      </w:r>
      <w:r>
        <w:rPr>
          <w:rFonts w:ascii="Calibri" w:hAnsi="Calibri" w:cs="Calibri"/>
          <w:b/>
          <w:szCs w:val="24"/>
          <w:lang w:val="x-none" w:eastAsia="x-none"/>
        </w:rPr>
        <w:t>uzatvorí zmluvu</w:t>
      </w:r>
      <w:r>
        <w:rPr>
          <w:rFonts w:ascii="Calibri" w:hAnsi="Calibri" w:cs="Calibri"/>
          <w:b/>
          <w:szCs w:val="24"/>
          <w:lang w:eastAsia="x-none"/>
        </w:rPr>
        <w:t xml:space="preserve"> </w:t>
      </w:r>
      <w:r>
        <w:rPr>
          <w:rFonts w:ascii="Calibri" w:hAnsi="Calibri" w:cs="Calibri"/>
          <w:b/>
          <w:szCs w:val="24"/>
          <w:lang w:val="x-none" w:eastAsia="x-none"/>
        </w:rPr>
        <w:t>/</w:t>
      </w:r>
      <w:r w:rsidRPr="00FC7296">
        <w:rPr>
          <w:rFonts w:ascii="Calibri" w:hAnsi="Calibri" w:cs="Calibri"/>
          <w:b/>
          <w:szCs w:val="24"/>
          <w:lang w:val="x-none" w:eastAsia="x-none"/>
        </w:rPr>
        <w:t xml:space="preserve"> objednávku</w:t>
      </w:r>
      <w:r w:rsidRPr="00DB7BA4">
        <w:rPr>
          <w:rFonts w:ascii="Calibri" w:hAnsi="Calibri" w:cs="Calibri"/>
          <w:szCs w:val="24"/>
          <w:lang w:val="x-none" w:eastAsia="x-none"/>
        </w:rPr>
        <w:t xml:space="preserve"> v súlade s výzvou na predkladanie ponúk a s ponukou úspešného dodávateľa. </w:t>
      </w:r>
    </w:p>
    <w:p w14:paraId="62BD93DE" w14:textId="6E023D8A" w:rsidR="00DA4A3C" w:rsidRDefault="00072200" w:rsidP="00FB791D">
      <w:pPr>
        <w:spacing w:before="120" w:after="120" w:line="240" w:lineRule="auto"/>
        <w:rPr>
          <w:rFonts w:ascii="Calibri" w:hAnsi="Calibri" w:cs="Calibri"/>
          <w:szCs w:val="24"/>
          <w:lang w:eastAsia="x-none"/>
        </w:rPr>
      </w:pPr>
      <w:r w:rsidRPr="00FB791D">
        <w:rPr>
          <w:rFonts w:ascii="Calibri" w:hAnsi="Calibri" w:cs="Calibri"/>
          <w:b/>
          <w:szCs w:val="24"/>
          <w:lang w:eastAsia="x-none"/>
        </w:rPr>
        <w:t>4,</w:t>
      </w:r>
      <w:r w:rsidR="001A7FDE">
        <w:rPr>
          <w:rFonts w:ascii="Calibri" w:hAnsi="Calibri" w:cs="Calibri"/>
          <w:szCs w:val="24"/>
          <w:lang w:eastAsia="x-none"/>
        </w:rPr>
        <w:t xml:space="preserve"> </w:t>
      </w:r>
      <w:r w:rsidR="00DA4A3C" w:rsidRPr="00FB791D">
        <w:rPr>
          <w:rFonts w:ascii="Calibri" w:hAnsi="Calibri" w:cs="Calibri"/>
          <w:szCs w:val="24"/>
          <w:lang w:eastAsia="x-none"/>
        </w:rPr>
        <w:t xml:space="preserve">Užívateľ </w:t>
      </w:r>
      <w:r w:rsidR="00DA3452" w:rsidRPr="00FB791D">
        <w:rPr>
          <w:rFonts w:ascii="Calibri" w:hAnsi="Calibri" w:cs="Calibri"/>
          <w:b/>
          <w:szCs w:val="24"/>
          <w:lang w:eastAsia="x-none"/>
        </w:rPr>
        <w:t>vyplní</w:t>
      </w:r>
      <w:r w:rsidR="00DA3452" w:rsidRPr="00FB791D">
        <w:rPr>
          <w:rFonts w:ascii="Calibri" w:hAnsi="Calibri" w:cs="Calibri"/>
          <w:szCs w:val="24"/>
          <w:lang w:eastAsia="x-none"/>
        </w:rPr>
        <w:t xml:space="preserve"> </w:t>
      </w:r>
      <w:r w:rsidR="000355F4">
        <w:rPr>
          <w:rFonts w:ascii="Calibri" w:hAnsi="Calibri" w:cs="Calibri"/>
          <w:szCs w:val="24"/>
          <w:lang w:eastAsia="x-none"/>
        </w:rPr>
        <w:t xml:space="preserve">formulár </w:t>
      </w:r>
      <w:r w:rsidR="00DA3452" w:rsidRPr="00FB791D">
        <w:rPr>
          <w:rFonts w:ascii="Calibri" w:hAnsi="Calibri" w:cs="Calibri"/>
          <w:b/>
          <w:szCs w:val="24"/>
          <w:lang w:eastAsia="x-none"/>
        </w:rPr>
        <w:t>Žiadosť o </w:t>
      </w:r>
      <w:r w:rsidR="001E3DFC">
        <w:rPr>
          <w:rFonts w:ascii="Calibri" w:hAnsi="Calibri" w:cs="Calibri"/>
          <w:b/>
          <w:szCs w:val="24"/>
          <w:lang w:eastAsia="x-none"/>
        </w:rPr>
        <w:t>posúde</w:t>
      </w:r>
      <w:r w:rsidR="00176831">
        <w:rPr>
          <w:rFonts w:ascii="Calibri" w:hAnsi="Calibri" w:cs="Calibri"/>
          <w:b/>
          <w:szCs w:val="24"/>
          <w:lang w:eastAsia="x-none"/>
        </w:rPr>
        <w:t>n</w:t>
      </w:r>
      <w:r w:rsidR="001E3DFC">
        <w:rPr>
          <w:rFonts w:ascii="Calibri" w:hAnsi="Calibri" w:cs="Calibri"/>
          <w:b/>
          <w:szCs w:val="24"/>
          <w:lang w:eastAsia="x-none"/>
        </w:rPr>
        <w:t>i</w:t>
      </w:r>
      <w:r w:rsidR="00176831">
        <w:rPr>
          <w:rFonts w:ascii="Calibri" w:hAnsi="Calibri" w:cs="Calibri"/>
          <w:b/>
          <w:szCs w:val="24"/>
          <w:lang w:eastAsia="x-none"/>
        </w:rPr>
        <w:t>e</w:t>
      </w:r>
      <w:r w:rsidR="001E3DFC">
        <w:rPr>
          <w:rFonts w:ascii="Calibri" w:hAnsi="Calibri" w:cs="Calibri"/>
          <w:b/>
          <w:szCs w:val="24"/>
          <w:lang w:eastAsia="x-none"/>
        </w:rPr>
        <w:t xml:space="preserve"> dokumentácie </w:t>
      </w:r>
      <w:r w:rsidR="00DA3452" w:rsidRPr="00FB791D">
        <w:rPr>
          <w:rFonts w:ascii="Calibri" w:hAnsi="Calibri" w:cs="Calibri"/>
          <w:b/>
          <w:szCs w:val="24"/>
          <w:lang w:eastAsia="x-none"/>
        </w:rPr>
        <w:t>verejného obstarávania</w:t>
      </w:r>
      <w:r w:rsidR="001E3DFC">
        <w:rPr>
          <w:rFonts w:ascii="Calibri" w:hAnsi="Calibri" w:cs="Calibri"/>
          <w:b/>
          <w:szCs w:val="24"/>
          <w:lang w:eastAsia="x-none"/>
        </w:rPr>
        <w:t>/obstarania</w:t>
      </w:r>
      <w:r w:rsidR="00361235">
        <w:rPr>
          <w:rFonts w:ascii="Calibri" w:hAnsi="Calibri" w:cs="Calibri"/>
          <w:szCs w:val="24"/>
          <w:lang w:eastAsia="x-none"/>
        </w:rPr>
        <w:t xml:space="preserve"> (príloha č. 8 tejto príručky)</w:t>
      </w:r>
      <w:r w:rsidR="00DA3452" w:rsidRPr="00FB791D">
        <w:rPr>
          <w:rFonts w:ascii="Calibri" w:hAnsi="Calibri" w:cs="Calibri"/>
          <w:szCs w:val="24"/>
          <w:lang w:eastAsia="x-none"/>
        </w:rPr>
        <w:t xml:space="preserve"> </w:t>
      </w:r>
      <w:r w:rsidR="00DA3452" w:rsidRPr="00FB791D">
        <w:rPr>
          <w:rFonts w:ascii="Calibri" w:hAnsi="Calibri" w:cs="Calibri"/>
          <w:b/>
          <w:szCs w:val="24"/>
          <w:lang w:eastAsia="x-none"/>
        </w:rPr>
        <w:t xml:space="preserve">a predloží ju na </w:t>
      </w:r>
      <w:r w:rsidR="00DA4A3C" w:rsidRPr="00FB791D">
        <w:rPr>
          <w:rFonts w:ascii="Calibri" w:hAnsi="Calibri" w:cs="Calibri"/>
          <w:b/>
          <w:szCs w:val="24"/>
          <w:lang w:eastAsia="x-none"/>
        </w:rPr>
        <w:t>VÚC</w:t>
      </w:r>
      <w:r w:rsidR="00361235">
        <w:rPr>
          <w:rFonts w:ascii="Calibri" w:hAnsi="Calibri" w:cs="Calibri"/>
          <w:szCs w:val="24"/>
          <w:lang w:eastAsia="x-none"/>
        </w:rPr>
        <w:t xml:space="preserve"> spolu s prílohami, ktoré uvedie vo </w:t>
      </w:r>
      <w:r w:rsidR="00361235">
        <w:rPr>
          <w:szCs w:val="24"/>
        </w:rPr>
        <w:t>formulári</w:t>
      </w:r>
      <w:r w:rsidRPr="00FB791D">
        <w:rPr>
          <w:szCs w:val="24"/>
        </w:rPr>
        <w:t xml:space="preserve"> </w:t>
      </w:r>
      <w:r w:rsidR="00361235">
        <w:rPr>
          <w:szCs w:val="24"/>
        </w:rPr>
        <w:t xml:space="preserve">v časti 2 Zoznam </w:t>
      </w:r>
      <w:r w:rsidR="00361235" w:rsidRPr="00FB791D">
        <w:rPr>
          <w:szCs w:val="24"/>
        </w:rPr>
        <w:t>predložených príloh verejného obstarávania</w:t>
      </w:r>
      <w:r w:rsidR="00361235">
        <w:rPr>
          <w:szCs w:val="24"/>
        </w:rPr>
        <w:t xml:space="preserve"> dokumentáciu z verejného obstarávania</w:t>
      </w:r>
      <w:r w:rsidR="001E3DFC">
        <w:rPr>
          <w:szCs w:val="24"/>
        </w:rPr>
        <w:t>/obstarania</w:t>
      </w:r>
      <w:r w:rsidR="00361235">
        <w:rPr>
          <w:szCs w:val="24"/>
        </w:rPr>
        <w:t xml:space="preserve">, </w:t>
      </w:r>
      <w:r w:rsidR="00361235" w:rsidRPr="001A7FDE">
        <w:rPr>
          <w:szCs w:val="24"/>
        </w:rPr>
        <w:t xml:space="preserve">ako je </w:t>
      </w:r>
      <w:r w:rsidR="001906D3" w:rsidRPr="001A7FDE">
        <w:rPr>
          <w:szCs w:val="24"/>
        </w:rPr>
        <w:t xml:space="preserve">napr. </w:t>
      </w:r>
      <w:r w:rsidR="00361235" w:rsidRPr="001A7FDE">
        <w:rPr>
          <w:szCs w:val="24"/>
        </w:rPr>
        <w:t>zmluv</w:t>
      </w:r>
      <w:r w:rsidR="00306D80" w:rsidRPr="001A7FDE">
        <w:rPr>
          <w:szCs w:val="24"/>
        </w:rPr>
        <w:t>a</w:t>
      </w:r>
      <w:r w:rsidR="00DA4A3C" w:rsidRPr="001A7FDE">
        <w:rPr>
          <w:szCs w:val="24"/>
        </w:rPr>
        <w:t xml:space="preserve"> s úspešným uchádzačom </w:t>
      </w:r>
      <w:r w:rsidR="00306D80" w:rsidRPr="001A7FDE">
        <w:rPr>
          <w:szCs w:val="24"/>
        </w:rPr>
        <w:t>vrátane</w:t>
      </w:r>
      <w:r w:rsidR="00DA4A3C" w:rsidRPr="001A7FDE">
        <w:rPr>
          <w:szCs w:val="24"/>
        </w:rPr>
        <w:t xml:space="preserve"> doklad</w:t>
      </w:r>
      <w:r w:rsidR="00306D80" w:rsidRPr="001A7FDE">
        <w:rPr>
          <w:szCs w:val="24"/>
        </w:rPr>
        <w:t>ov</w:t>
      </w:r>
      <w:r w:rsidR="00DA4A3C" w:rsidRPr="001A7FDE">
        <w:rPr>
          <w:szCs w:val="24"/>
        </w:rPr>
        <w:t xml:space="preserve"> k osobitným požiadavkám na plnenie (</w:t>
      </w:r>
      <w:r w:rsidR="00DA4A3C" w:rsidRPr="001A7FDE">
        <w:rPr>
          <w:rFonts w:ascii="Calibri" w:hAnsi="Calibri" w:cs="Calibri"/>
          <w:szCs w:val="24"/>
          <w:lang w:eastAsia="x-none"/>
        </w:rPr>
        <w:t>technická špecifikácia tovaru)</w:t>
      </w:r>
      <w:r w:rsidR="00DA4A3C" w:rsidRPr="001A7FDE">
        <w:rPr>
          <w:szCs w:val="24"/>
        </w:rPr>
        <w:t>, emailová komunikácia, čestné vyhlásen</w:t>
      </w:r>
      <w:r w:rsidR="00361235" w:rsidRPr="001A7FDE">
        <w:rPr>
          <w:szCs w:val="24"/>
        </w:rPr>
        <w:t>ie</w:t>
      </w:r>
      <w:r w:rsidR="00DA4A3C" w:rsidRPr="001A7FDE">
        <w:rPr>
          <w:szCs w:val="24"/>
        </w:rPr>
        <w:t xml:space="preserve"> k neprítomnosti konfliktu záujmov, vrátane vysporiadania sa potenciálnym konfliktom záujmov a predbežným zapojením záujem</w:t>
      </w:r>
      <w:r w:rsidRPr="001A7FDE">
        <w:rPr>
          <w:szCs w:val="24"/>
        </w:rPr>
        <w:t>cov/uchádzačov (ak relevantné)</w:t>
      </w:r>
      <w:r w:rsidR="00361235" w:rsidRPr="001A7FDE">
        <w:rPr>
          <w:szCs w:val="24"/>
        </w:rPr>
        <w:t>,</w:t>
      </w:r>
      <w:r w:rsidR="00361235">
        <w:rPr>
          <w:szCs w:val="24"/>
        </w:rPr>
        <w:t xml:space="preserve"> p</w:t>
      </w:r>
      <w:r w:rsidR="00361235">
        <w:rPr>
          <w:rFonts w:ascii="Calibri" w:hAnsi="Calibri" w:cs="Calibri"/>
          <w:szCs w:val="24"/>
          <w:lang w:eastAsia="x-none"/>
        </w:rPr>
        <w:t>rílohu</w:t>
      </w:r>
      <w:r w:rsidR="00361235" w:rsidRPr="00641B34">
        <w:rPr>
          <w:rFonts w:ascii="Calibri" w:hAnsi="Calibri" w:cs="Calibri"/>
          <w:szCs w:val="24"/>
          <w:lang w:eastAsia="x-none"/>
        </w:rPr>
        <w:t xml:space="preserve"> č</w:t>
      </w:r>
      <w:r w:rsidR="00040C3E">
        <w:rPr>
          <w:rFonts w:ascii="Calibri" w:hAnsi="Calibri" w:cs="Calibri"/>
          <w:szCs w:val="24"/>
          <w:lang w:eastAsia="x-none"/>
        </w:rPr>
        <w:t>. 8a</w:t>
      </w:r>
      <w:r w:rsidR="00361235" w:rsidRPr="00641B34">
        <w:rPr>
          <w:rFonts w:ascii="Calibri" w:hAnsi="Calibri" w:cs="Calibri"/>
          <w:szCs w:val="24"/>
          <w:lang w:eastAsia="x-none"/>
        </w:rPr>
        <w:t xml:space="preserve"> Test na identifikáciu určenia typu obstarávania a </w:t>
      </w:r>
      <w:bookmarkStart w:id="87" w:name="_Toc173252042"/>
      <w:bookmarkStart w:id="88" w:name="_Hlk67878002"/>
      <w:r w:rsidR="00361235" w:rsidRPr="00641B34">
        <w:rPr>
          <w:rFonts w:ascii="Calibri" w:hAnsi="Calibri" w:cs="Calibri"/>
          <w:szCs w:val="24"/>
          <w:lang w:eastAsia="x-none"/>
        </w:rPr>
        <w:t>prílohou č. 8b Čestné vyhlásenie o neprítomnosti konfliktu záujmov</w:t>
      </w:r>
      <w:bookmarkEnd w:id="87"/>
      <w:bookmarkEnd w:id="88"/>
      <w:r w:rsidR="00361235">
        <w:rPr>
          <w:rFonts w:ascii="Calibri" w:hAnsi="Calibri" w:cs="Calibri"/>
          <w:szCs w:val="24"/>
          <w:lang w:eastAsia="x-none"/>
        </w:rPr>
        <w:t>.</w:t>
      </w:r>
    </w:p>
    <w:p w14:paraId="35E7D172" w14:textId="0F15E060" w:rsidR="001906D3" w:rsidRPr="00361235" w:rsidRDefault="001906D3" w:rsidP="00FB791D">
      <w:pPr>
        <w:spacing w:before="120" w:after="120" w:line="240" w:lineRule="auto"/>
        <w:rPr>
          <w:rFonts w:ascii="Calibri" w:hAnsi="Calibri" w:cs="Calibri"/>
          <w:szCs w:val="24"/>
          <w:lang w:eastAsia="x-none"/>
        </w:rPr>
      </w:pPr>
      <w:r>
        <w:rPr>
          <w:rFonts w:ascii="Calibri" w:hAnsi="Calibri" w:cs="Calibri"/>
          <w:szCs w:val="24"/>
          <w:lang w:eastAsia="x-none"/>
        </w:rPr>
        <w:t xml:space="preserve">Pri zostavovaní </w:t>
      </w:r>
      <w:r w:rsidR="001A7FDE">
        <w:rPr>
          <w:rFonts w:ascii="Calibri" w:hAnsi="Calibri" w:cs="Calibri"/>
          <w:szCs w:val="24"/>
          <w:lang w:eastAsia="x-none"/>
        </w:rPr>
        <w:t xml:space="preserve">dokumentácie VO/obstarania odporúčame postupovať </w:t>
      </w:r>
      <w:r>
        <w:rPr>
          <w:rFonts w:ascii="Calibri" w:hAnsi="Calibri" w:cs="Calibri"/>
          <w:szCs w:val="24"/>
          <w:lang w:eastAsia="x-none"/>
        </w:rPr>
        <w:t xml:space="preserve">podľa Príručky k procesu a kontrole verejného obstarávania/obstarávania zverjnenej na webovom sídle: </w:t>
      </w:r>
      <w:hyperlink r:id="rId13" w:history="1">
        <w:r w:rsidRPr="001A7FDE">
          <w:rPr>
            <w:rFonts w:ascii="Calibri" w:hAnsi="Calibri" w:cs="Calibri"/>
            <w:szCs w:val="24"/>
            <w:lang w:eastAsia="x-none"/>
          </w:rPr>
          <w:t>https://eurofondy.gov.sk/dokumenty-a-publikacie/metodicke-dokumenty/metodicke-dokumenty-cko/</w:t>
        </w:r>
      </w:hyperlink>
      <w:bookmarkStart w:id="89" w:name="_Toc173252044"/>
      <w:r w:rsidRPr="001A7FDE">
        <w:rPr>
          <w:rFonts w:ascii="Calibri" w:hAnsi="Calibri" w:cs="Calibri"/>
          <w:szCs w:val="24"/>
          <w:lang w:eastAsia="x-none"/>
        </w:rPr>
        <w:t>, Príloha č. 9: Pomocné kontrolné zoznamy k predkladanej dokumentácii na kontrolu verejného obstarávania</w:t>
      </w:r>
      <w:bookmarkEnd w:id="89"/>
      <w:r w:rsidR="007B1478">
        <w:rPr>
          <w:rFonts w:ascii="Calibri" w:hAnsi="Calibri" w:cs="Calibri"/>
          <w:szCs w:val="24"/>
          <w:lang w:eastAsia="x-none"/>
        </w:rPr>
        <w:t>.</w:t>
      </w:r>
    </w:p>
    <w:p w14:paraId="1DDEA14A" w14:textId="2DBCCC9A" w:rsidR="00DA4A3C" w:rsidRDefault="00DA4A3C" w:rsidP="00DA4A3C">
      <w:pPr>
        <w:rPr>
          <w:rFonts w:ascii="Calibri" w:hAnsi="Calibri" w:cs="Calibri"/>
          <w:szCs w:val="24"/>
        </w:rPr>
      </w:pPr>
      <w:r w:rsidRPr="00EC2488">
        <w:rPr>
          <w:rFonts w:ascii="Calibri" w:hAnsi="Calibri" w:cs="Calibri"/>
          <w:b/>
          <w:szCs w:val="24"/>
        </w:rPr>
        <w:t>5,</w:t>
      </w:r>
      <w:r>
        <w:rPr>
          <w:rFonts w:ascii="Calibri" w:hAnsi="Calibri" w:cs="Calibri"/>
          <w:szCs w:val="24"/>
        </w:rPr>
        <w:t xml:space="preserve"> Užívateľa v </w:t>
      </w:r>
      <w:r w:rsidRPr="00D978AF">
        <w:rPr>
          <w:rFonts w:ascii="Calibri" w:hAnsi="Calibri" w:cs="Calibri"/>
          <w:szCs w:val="24"/>
        </w:rPr>
        <w:t>prípade neúplnosti,</w:t>
      </w:r>
      <w:r>
        <w:rPr>
          <w:rFonts w:ascii="Calibri" w:hAnsi="Calibri" w:cs="Calibri"/>
          <w:szCs w:val="24"/>
        </w:rPr>
        <w:t xml:space="preserve"> resp.</w:t>
      </w:r>
      <w:r w:rsidRPr="00D978AF">
        <w:rPr>
          <w:rFonts w:ascii="Calibri" w:hAnsi="Calibri" w:cs="Calibri"/>
          <w:szCs w:val="24"/>
        </w:rPr>
        <w:t xml:space="preserve"> nezrovnalosti v žiadosti o </w:t>
      </w:r>
      <w:r>
        <w:rPr>
          <w:rFonts w:ascii="Calibri" w:hAnsi="Calibri" w:cs="Calibri"/>
          <w:szCs w:val="24"/>
        </w:rPr>
        <w:t>posúden</w:t>
      </w:r>
      <w:r w:rsidR="00306D80">
        <w:rPr>
          <w:rFonts w:ascii="Calibri" w:hAnsi="Calibri" w:cs="Calibri"/>
          <w:szCs w:val="24"/>
        </w:rPr>
        <w:t>i</w:t>
      </w:r>
      <w:r>
        <w:rPr>
          <w:rFonts w:ascii="Calibri" w:hAnsi="Calibri" w:cs="Calibri"/>
          <w:szCs w:val="24"/>
        </w:rPr>
        <w:t>e</w:t>
      </w:r>
      <w:r w:rsidRPr="00D978AF">
        <w:rPr>
          <w:rFonts w:ascii="Calibri" w:hAnsi="Calibri" w:cs="Calibri"/>
          <w:szCs w:val="24"/>
        </w:rPr>
        <w:t xml:space="preserve"> VO vyzve </w:t>
      </w:r>
      <w:r>
        <w:rPr>
          <w:rFonts w:ascii="Calibri" w:hAnsi="Calibri" w:cs="Calibri"/>
          <w:szCs w:val="24"/>
        </w:rPr>
        <w:t>VÚC o doplnenie alebo</w:t>
      </w:r>
      <w:r w:rsidRPr="00D978AF">
        <w:rPr>
          <w:rFonts w:ascii="Calibri" w:hAnsi="Calibri" w:cs="Calibri"/>
          <w:szCs w:val="24"/>
        </w:rPr>
        <w:t xml:space="preserve"> vysvetlenie tejto žiadosti, ktoré užívateľ doplní do</w:t>
      </w:r>
      <w:r w:rsidRPr="00FF6920">
        <w:rPr>
          <w:rFonts w:ascii="Calibri" w:hAnsi="Calibri" w:cs="Calibri"/>
          <w:b/>
          <w:szCs w:val="24"/>
        </w:rPr>
        <w:t xml:space="preserve"> 10</w:t>
      </w:r>
      <w:r w:rsidRPr="00D978AF">
        <w:rPr>
          <w:rFonts w:ascii="Calibri" w:hAnsi="Calibri" w:cs="Calibri"/>
          <w:szCs w:val="24"/>
        </w:rPr>
        <w:t xml:space="preserve"> pracovných dní odo dňa doručenia výzvy na doplnenie. </w:t>
      </w:r>
    </w:p>
    <w:p w14:paraId="41622756" w14:textId="61047467" w:rsidR="007B1478" w:rsidRDefault="007B1478" w:rsidP="00DA4A3C">
      <w:pPr>
        <w:rPr>
          <w:rFonts w:ascii="Calibri" w:hAnsi="Calibri" w:cs="Calibri"/>
          <w:szCs w:val="24"/>
        </w:rPr>
      </w:pPr>
      <w:r w:rsidRPr="001A7FDE">
        <w:rPr>
          <w:rFonts w:ascii="Calibri" w:hAnsi="Calibri" w:cs="Calibri"/>
          <w:b/>
          <w:szCs w:val="24"/>
        </w:rPr>
        <w:t>6,</w:t>
      </w:r>
      <w:r>
        <w:rPr>
          <w:rFonts w:ascii="Calibri" w:hAnsi="Calibri" w:cs="Calibri"/>
          <w:szCs w:val="24"/>
        </w:rPr>
        <w:t xml:space="preserve"> VÚC predložené VO/obstarania zašle prostredníctvom ITMS21+ na MZ SR.</w:t>
      </w:r>
    </w:p>
    <w:p w14:paraId="3F01F1E2" w14:textId="02F28610" w:rsidR="007B1478" w:rsidRDefault="007B1478" w:rsidP="00DA4A3C">
      <w:pPr>
        <w:rPr>
          <w:rFonts w:ascii="Calibri" w:hAnsi="Calibri" w:cs="Calibri"/>
          <w:szCs w:val="24"/>
        </w:rPr>
      </w:pPr>
      <w:r w:rsidRPr="001A7FDE">
        <w:rPr>
          <w:rFonts w:ascii="Calibri" w:hAnsi="Calibri" w:cs="Calibri"/>
          <w:b/>
          <w:szCs w:val="24"/>
        </w:rPr>
        <w:t>7</w:t>
      </w:r>
      <w:r>
        <w:rPr>
          <w:rFonts w:ascii="Calibri" w:hAnsi="Calibri" w:cs="Calibri"/>
          <w:szCs w:val="24"/>
        </w:rPr>
        <w:t>, MZ SR vykoná rizikovú analýzu a rizikové VO/obstarania zašle na kontrolu na ÚVO.</w:t>
      </w:r>
    </w:p>
    <w:p w14:paraId="00DE4E1B" w14:textId="5B922129" w:rsidR="00DA4A3C" w:rsidRDefault="001A7FDE" w:rsidP="00DA4A3C">
      <w:pPr>
        <w:rPr>
          <w:rFonts w:cstheme="minorHAnsi"/>
          <w:szCs w:val="24"/>
        </w:rPr>
      </w:pPr>
      <w:r>
        <w:rPr>
          <w:rFonts w:ascii="Calibri" w:hAnsi="Calibri" w:cs="Calibri"/>
          <w:b/>
          <w:szCs w:val="24"/>
        </w:rPr>
        <w:t>8</w:t>
      </w:r>
      <w:r w:rsidR="00DA4A3C" w:rsidRPr="004C5F5C">
        <w:rPr>
          <w:rFonts w:ascii="Calibri" w:hAnsi="Calibri" w:cs="Calibri"/>
          <w:b/>
          <w:szCs w:val="24"/>
        </w:rPr>
        <w:t>,</w:t>
      </w:r>
      <w:r w:rsidR="00DA4A3C">
        <w:rPr>
          <w:rFonts w:ascii="Calibri" w:hAnsi="Calibri" w:cs="Calibri"/>
          <w:szCs w:val="24"/>
        </w:rPr>
        <w:t xml:space="preserve"> </w:t>
      </w:r>
      <w:r>
        <w:rPr>
          <w:rFonts w:ascii="Calibri" w:hAnsi="Calibri" w:cs="Calibri"/>
          <w:szCs w:val="24"/>
        </w:rPr>
        <w:t>VÚC zašle u</w:t>
      </w:r>
      <w:r w:rsidR="00DA4A3C">
        <w:rPr>
          <w:rFonts w:ascii="Calibri" w:hAnsi="Calibri" w:cs="Calibri"/>
          <w:szCs w:val="24"/>
        </w:rPr>
        <w:t>žívateľov</w:t>
      </w:r>
      <w:r w:rsidR="00DA4A3C" w:rsidRPr="00B639C2">
        <w:rPr>
          <w:rFonts w:ascii="Calibri" w:hAnsi="Calibri" w:cs="Calibri"/>
          <w:szCs w:val="24"/>
        </w:rPr>
        <w:t>i</w:t>
      </w:r>
      <w:r>
        <w:rPr>
          <w:rFonts w:ascii="Calibri" w:hAnsi="Calibri" w:cs="Calibri"/>
          <w:szCs w:val="24"/>
        </w:rPr>
        <w:t xml:space="preserve"> </w:t>
      </w:r>
      <w:r w:rsidR="00DA4A3C" w:rsidRPr="00B639C2">
        <w:rPr>
          <w:rFonts w:ascii="Calibri" w:hAnsi="Calibri" w:cs="Calibri"/>
          <w:szCs w:val="24"/>
        </w:rPr>
        <w:t xml:space="preserve">po posúdení </w:t>
      </w:r>
      <w:r>
        <w:rPr>
          <w:rFonts w:ascii="Calibri" w:hAnsi="Calibri" w:cs="Calibri"/>
          <w:szCs w:val="24"/>
        </w:rPr>
        <w:t xml:space="preserve">žiadosti </w:t>
      </w:r>
      <w:r w:rsidRPr="001A7FDE">
        <w:rPr>
          <w:rFonts w:ascii="Calibri" w:hAnsi="Calibri" w:cs="Calibri"/>
          <w:szCs w:val="24"/>
          <w:lang w:eastAsia="x-none"/>
        </w:rPr>
        <w:t>o posúdenie dokumentácie verejného obstarávania/obstarania</w:t>
      </w:r>
      <w:r w:rsidRPr="00B639C2">
        <w:rPr>
          <w:rFonts w:ascii="Calibri" w:hAnsi="Calibri" w:cs="Calibri"/>
          <w:szCs w:val="24"/>
        </w:rPr>
        <w:t xml:space="preserve"> </w:t>
      </w:r>
      <w:r>
        <w:rPr>
          <w:rFonts w:ascii="Calibri" w:hAnsi="Calibri" w:cs="Calibri"/>
          <w:szCs w:val="24"/>
        </w:rPr>
        <w:t>informáciu o výsledku posúdenia/kontroly ÚVO</w:t>
      </w:r>
      <w:r w:rsidR="00DA4A3C" w:rsidRPr="00B639C2">
        <w:rPr>
          <w:rFonts w:cstheme="minorHAnsi"/>
          <w:szCs w:val="24"/>
        </w:rPr>
        <w:t>.</w:t>
      </w:r>
    </w:p>
    <w:p w14:paraId="26B40063" w14:textId="33962B15" w:rsidR="00DA4A3C" w:rsidRPr="00FB791D" w:rsidRDefault="001A7FDE" w:rsidP="00FB791D">
      <w:pPr>
        <w:rPr>
          <w:szCs w:val="28"/>
        </w:rPr>
      </w:pPr>
      <w:r>
        <w:rPr>
          <w:rFonts w:cstheme="minorHAnsi"/>
          <w:b/>
          <w:szCs w:val="24"/>
        </w:rPr>
        <w:t>9</w:t>
      </w:r>
      <w:r w:rsidR="00DA4A3C" w:rsidRPr="00133C6C">
        <w:rPr>
          <w:rFonts w:cstheme="minorHAnsi"/>
          <w:b/>
          <w:szCs w:val="24"/>
        </w:rPr>
        <w:t>,</w:t>
      </w:r>
      <w:r w:rsidR="00DA4A3C">
        <w:rPr>
          <w:rFonts w:cstheme="minorHAnsi"/>
          <w:szCs w:val="24"/>
        </w:rPr>
        <w:t xml:space="preserve"> Dodávateľ </w:t>
      </w:r>
      <w:r w:rsidR="00DA4A3C" w:rsidRPr="006E7F70">
        <w:rPr>
          <w:rFonts w:cstheme="minorHAnsi"/>
          <w:b/>
          <w:szCs w:val="24"/>
        </w:rPr>
        <w:t>dodá tovar</w:t>
      </w:r>
      <w:r w:rsidR="00D44105">
        <w:rPr>
          <w:rFonts w:cstheme="minorHAnsi"/>
          <w:b/>
          <w:szCs w:val="24"/>
        </w:rPr>
        <w:t>/prístroj</w:t>
      </w:r>
      <w:r w:rsidR="00DA4A3C">
        <w:rPr>
          <w:rFonts w:cstheme="minorHAnsi"/>
          <w:szCs w:val="24"/>
        </w:rPr>
        <w:t xml:space="preserve"> užívateľovi</w:t>
      </w:r>
      <w:r w:rsidR="00D44105">
        <w:rPr>
          <w:rFonts w:cstheme="minorHAnsi"/>
          <w:b/>
          <w:szCs w:val="24"/>
        </w:rPr>
        <w:t xml:space="preserve"> </w:t>
      </w:r>
      <w:r w:rsidR="00D44105" w:rsidRPr="00FB791D">
        <w:rPr>
          <w:rFonts w:cstheme="minorHAnsi"/>
          <w:szCs w:val="24"/>
        </w:rPr>
        <w:t>(relevantné podľa uzatvorenej zmluvy/objednávky dodávateľa s užívateľom)</w:t>
      </w:r>
      <w:r w:rsidR="00D44105">
        <w:rPr>
          <w:rFonts w:cstheme="minorHAnsi"/>
          <w:szCs w:val="24"/>
        </w:rPr>
        <w:t>.</w:t>
      </w:r>
      <w:r w:rsidR="00D44105" w:rsidRPr="00FB791D">
        <w:rPr>
          <w:rFonts w:cstheme="minorHAnsi"/>
          <w:szCs w:val="24"/>
        </w:rPr>
        <w:t xml:space="preserve"> </w:t>
      </w:r>
    </w:p>
    <w:p w14:paraId="37EA15DB" w14:textId="733A500D" w:rsidR="00A32D8C" w:rsidRDefault="00A32D8C" w:rsidP="008840B6">
      <w:pPr>
        <w:pStyle w:val="Nadpis2"/>
      </w:pPr>
      <w:bookmarkStart w:id="90" w:name="_Toc83373180"/>
      <w:bookmarkStart w:id="91" w:name="_Toc216862997"/>
      <w:r w:rsidRPr="00386615">
        <w:t>3.6</w:t>
      </w:r>
      <w:r w:rsidRPr="00386615">
        <w:tab/>
      </w:r>
      <w:r w:rsidRPr="00EF1570">
        <w:t>Žiadosť o úhradu</w:t>
      </w:r>
      <w:r w:rsidRPr="00386615">
        <w:t xml:space="preserve"> finančných prostriedkov z</w:t>
      </w:r>
      <w:r w:rsidR="00115C61">
        <w:t> </w:t>
      </w:r>
      <w:r w:rsidRPr="00386615">
        <w:t>príspevku</w:t>
      </w:r>
      <w:bookmarkEnd w:id="90"/>
      <w:r w:rsidR="00115C61">
        <w:t xml:space="preserve"> </w:t>
      </w:r>
      <w:r w:rsidR="00115C61" w:rsidRPr="00A32D8C">
        <w:t>a úhrada výdavkov</w:t>
      </w:r>
      <w:bookmarkEnd w:id="91"/>
    </w:p>
    <w:p w14:paraId="226F989D" w14:textId="4AC0C0FA" w:rsidR="006146D7" w:rsidRPr="007D6374" w:rsidRDefault="0085278F" w:rsidP="00FB791D">
      <w:pPr>
        <w:rPr>
          <w:rFonts w:ascii="Calibri" w:hAnsi="Calibri" w:cs="Calibri"/>
          <w:szCs w:val="24"/>
        </w:rPr>
      </w:pPr>
      <w:r w:rsidRPr="00E03A86">
        <w:rPr>
          <w:rFonts w:ascii="Calibri" w:hAnsi="Calibri" w:cs="Calibri"/>
          <w:szCs w:val="24"/>
        </w:rPr>
        <w:t xml:space="preserve">Finančné prostriedky </w:t>
      </w:r>
      <w:r w:rsidR="00A45C39" w:rsidRPr="006841B1">
        <w:rPr>
          <w:rFonts w:ascii="Calibri" w:hAnsi="Calibri" w:cs="Calibri"/>
          <w:szCs w:val="24"/>
        </w:rPr>
        <w:t xml:space="preserve">z príspevku </w:t>
      </w:r>
      <w:r w:rsidR="00A32D8C" w:rsidRPr="006841B1">
        <w:rPr>
          <w:rFonts w:ascii="Calibri" w:hAnsi="Calibri" w:cs="Calibri"/>
          <w:szCs w:val="24"/>
        </w:rPr>
        <w:t>sa</w:t>
      </w:r>
      <w:r w:rsidR="00A32D8C" w:rsidRPr="00E03A86">
        <w:rPr>
          <w:rFonts w:ascii="Calibri" w:hAnsi="Calibri" w:cs="Calibri"/>
          <w:szCs w:val="24"/>
        </w:rPr>
        <w:t xml:space="preserve"> uhrádzajú užívateľovi</w:t>
      </w:r>
      <w:r w:rsidR="007B3BEC">
        <w:rPr>
          <w:rFonts w:ascii="Calibri" w:hAnsi="Calibri" w:cs="Calibri"/>
          <w:szCs w:val="24"/>
        </w:rPr>
        <w:t xml:space="preserve"> až</w:t>
      </w:r>
      <w:r w:rsidR="00A32D8C" w:rsidRPr="00E03A86">
        <w:rPr>
          <w:rFonts w:ascii="Calibri" w:hAnsi="Calibri" w:cs="Calibri"/>
          <w:szCs w:val="24"/>
        </w:rPr>
        <w:t xml:space="preserve"> </w:t>
      </w:r>
      <w:r w:rsidR="007B3BEC">
        <w:rPr>
          <w:rFonts w:ascii="Calibri" w:hAnsi="Calibri" w:cs="Calibri"/>
          <w:szCs w:val="24"/>
        </w:rPr>
        <w:t xml:space="preserve">po kontrole verejného obstarávania a </w:t>
      </w:r>
      <w:r w:rsidR="00A32D8C" w:rsidRPr="00E03A86">
        <w:rPr>
          <w:rFonts w:ascii="Calibri" w:hAnsi="Calibri" w:cs="Calibri"/>
          <w:szCs w:val="24"/>
        </w:rPr>
        <w:t xml:space="preserve">na základe predloženej žiadosti o úhradu finančných prostriedkov z príspevku (ďalej </w:t>
      </w:r>
      <w:r w:rsidR="00EF1570" w:rsidRPr="006841B1">
        <w:rPr>
          <w:rFonts w:ascii="Calibri" w:hAnsi="Calibri" w:cs="Calibri"/>
          <w:szCs w:val="24"/>
        </w:rPr>
        <w:t xml:space="preserve">iba </w:t>
      </w:r>
      <w:r w:rsidR="00A32D8C" w:rsidRPr="00C77B51">
        <w:rPr>
          <w:rFonts w:ascii="Calibri" w:hAnsi="Calibri" w:cs="Calibri"/>
          <w:szCs w:val="24"/>
        </w:rPr>
        <w:t>„</w:t>
      </w:r>
      <w:r w:rsidRPr="00FB791D">
        <w:rPr>
          <w:rFonts w:ascii="Calibri" w:hAnsi="Calibri" w:cs="Calibri"/>
          <w:b/>
          <w:szCs w:val="24"/>
        </w:rPr>
        <w:t>žiadosť o úhradu</w:t>
      </w:r>
      <w:r w:rsidR="00A32D8C" w:rsidRPr="00E03A86">
        <w:rPr>
          <w:rFonts w:ascii="Calibri" w:hAnsi="Calibri" w:cs="Calibri"/>
          <w:szCs w:val="24"/>
        </w:rPr>
        <w:t xml:space="preserve">“) </w:t>
      </w:r>
      <w:r w:rsidR="00510D97">
        <w:rPr>
          <w:rFonts w:ascii="Calibri" w:hAnsi="Calibri" w:cs="Calibri"/>
          <w:szCs w:val="24"/>
        </w:rPr>
        <w:t xml:space="preserve">príloha č. 9 tejto príručky </w:t>
      </w:r>
      <w:r w:rsidRPr="00E03A86">
        <w:rPr>
          <w:rFonts w:ascii="Calibri" w:hAnsi="Calibri" w:cs="Calibri"/>
          <w:szCs w:val="24"/>
        </w:rPr>
        <w:t xml:space="preserve">na </w:t>
      </w:r>
      <w:r w:rsidR="00A45C39" w:rsidRPr="006841B1">
        <w:rPr>
          <w:rFonts w:ascii="Calibri" w:hAnsi="Calibri" w:cs="Calibri"/>
          <w:szCs w:val="24"/>
        </w:rPr>
        <w:t>VÚC</w:t>
      </w:r>
      <w:r w:rsidR="00A655A4" w:rsidRPr="006841B1">
        <w:rPr>
          <w:rFonts w:ascii="Calibri" w:hAnsi="Calibri" w:cs="Calibri"/>
          <w:szCs w:val="24"/>
        </w:rPr>
        <w:t xml:space="preserve"> </w:t>
      </w:r>
      <w:r w:rsidR="00A655A4" w:rsidRPr="00FB791D">
        <w:rPr>
          <w:rFonts w:ascii="Calibri" w:hAnsi="Calibri" w:cs="Calibri"/>
          <w:szCs w:val="24"/>
          <w:lang w:eastAsia="cs-CZ"/>
        </w:rPr>
        <w:t xml:space="preserve">spôsobom </w:t>
      </w:r>
      <w:r w:rsidR="00A655A4" w:rsidRPr="00FB791D">
        <w:rPr>
          <w:rFonts w:ascii="Calibri" w:hAnsi="Calibri" w:cs="Calibri"/>
          <w:b/>
          <w:szCs w:val="24"/>
        </w:rPr>
        <w:t>refundácie</w:t>
      </w:r>
      <w:r w:rsidR="00A655A4" w:rsidRPr="00FB791D">
        <w:rPr>
          <w:rFonts w:ascii="Calibri" w:hAnsi="Calibri" w:cs="Calibri"/>
          <w:szCs w:val="24"/>
        </w:rPr>
        <w:t xml:space="preserve"> a </w:t>
      </w:r>
      <w:r w:rsidR="00A655A4" w:rsidRPr="00FB791D">
        <w:rPr>
          <w:rFonts w:ascii="Calibri" w:hAnsi="Calibri" w:cs="Calibri"/>
          <w:b/>
          <w:szCs w:val="24"/>
        </w:rPr>
        <w:t>spôsobom predfinancovania</w:t>
      </w:r>
      <w:r w:rsidR="00A655A4" w:rsidRPr="00FB791D">
        <w:rPr>
          <w:rFonts w:ascii="Calibri" w:hAnsi="Calibri" w:cs="Calibri"/>
          <w:szCs w:val="24"/>
        </w:rPr>
        <w:t>.</w:t>
      </w:r>
      <w:r w:rsidR="00493EF1" w:rsidRPr="00FB791D">
        <w:rPr>
          <w:rFonts w:ascii="Calibri" w:hAnsi="Calibri" w:cs="Calibri"/>
          <w:szCs w:val="24"/>
        </w:rPr>
        <w:t xml:space="preserve"> </w:t>
      </w:r>
      <w:r w:rsidR="00493EF1" w:rsidRPr="00FB791D">
        <w:rPr>
          <w:rFonts w:ascii="Calibri" w:hAnsi="Calibri" w:cs="Calibri"/>
          <w:szCs w:val="24"/>
          <w:lang w:eastAsia="cs-CZ"/>
        </w:rPr>
        <w:t xml:space="preserve">Pri využití systému predfinancovania sa </w:t>
      </w:r>
      <w:r w:rsidR="00510D97">
        <w:rPr>
          <w:rFonts w:ascii="Calibri" w:hAnsi="Calibri" w:cs="Calibri"/>
          <w:szCs w:val="24"/>
          <w:lang w:eastAsia="cs-CZ"/>
        </w:rPr>
        <w:t>úhrada</w:t>
      </w:r>
      <w:r w:rsidR="00493EF1" w:rsidRPr="00FB791D">
        <w:rPr>
          <w:rFonts w:ascii="Calibri" w:hAnsi="Calibri" w:cs="Calibri"/>
          <w:szCs w:val="24"/>
          <w:lang w:eastAsia="cs-CZ"/>
        </w:rPr>
        <w:t xml:space="preserve"> uskutočňuje v dvoch etapách a to etape poskytnutia predfinancovania a etape zúčtovania predfinancovania.</w:t>
      </w:r>
      <w:r w:rsidR="00A655A4" w:rsidRPr="00E03A86">
        <w:rPr>
          <w:rFonts w:ascii="Calibri" w:hAnsi="Calibri" w:cs="Calibri"/>
          <w:szCs w:val="24"/>
        </w:rPr>
        <w:t xml:space="preserve"> </w:t>
      </w:r>
      <w:r w:rsidR="00A32D8C" w:rsidRPr="00E03A86">
        <w:rPr>
          <w:rFonts w:ascii="Calibri" w:hAnsi="Calibri" w:cs="Calibri"/>
          <w:szCs w:val="24"/>
        </w:rPr>
        <w:t xml:space="preserve">Náležitosti </w:t>
      </w:r>
      <w:r w:rsidR="00A655A4" w:rsidRPr="006841B1">
        <w:rPr>
          <w:rFonts w:ascii="Calibri" w:hAnsi="Calibri" w:cs="Calibri"/>
          <w:szCs w:val="24"/>
        </w:rPr>
        <w:t xml:space="preserve">k žiadosti o úhradu </w:t>
      </w:r>
      <w:r w:rsidR="00A32D8C" w:rsidRPr="006841B1">
        <w:rPr>
          <w:rFonts w:ascii="Calibri" w:hAnsi="Calibri" w:cs="Calibri"/>
          <w:szCs w:val="24"/>
        </w:rPr>
        <w:t xml:space="preserve">a rozsah podpornej dokumentácie </w:t>
      </w:r>
      <w:r w:rsidR="00A32D8C" w:rsidRPr="007D6374">
        <w:rPr>
          <w:rFonts w:ascii="Calibri" w:hAnsi="Calibri" w:cs="Calibri"/>
          <w:szCs w:val="24"/>
        </w:rPr>
        <w:t xml:space="preserve">je uvedený v prílohe č. </w:t>
      </w:r>
      <w:r w:rsidR="000F74E1">
        <w:rPr>
          <w:rFonts w:ascii="Calibri" w:hAnsi="Calibri" w:cs="Calibri"/>
          <w:szCs w:val="24"/>
        </w:rPr>
        <w:t>9b</w:t>
      </w:r>
      <w:r w:rsidR="00510D97">
        <w:rPr>
          <w:rFonts w:ascii="Calibri" w:hAnsi="Calibri" w:cs="Calibri"/>
          <w:szCs w:val="24"/>
        </w:rPr>
        <w:t xml:space="preserve"> </w:t>
      </w:r>
      <w:r w:rsidR="00510D97" w:rsidRPr="00510D97">
        <w:rPr>
          <w:rFonts w:ascii="Calibri" w:hAnsi="Calibri" w:cs="Calibri"/>
          <w:szCs w:val="24"/>
        </w:rPr>
        <w:t>Zoznam príloh k žiadosti o úhradu finančných prostriedkov z</w:t>
      </w:r>
      <w:r w:rsidR="0049632E">
        <w:rPr>
          <w:rFonts w:ascii="Calibri" w:hAnsi="Calibri" w:cs="Calibri"/>
          <w:szCs w:val="24"/>
        </w:rPr>
        <w:t> </w:t>
      </w:r>
      <w:r w:rsidR="00510D97" w:rsidRPr="00510D97">
        <w:rPr>
          <w:rFonts w:ascii="Calibri" w:hAnsi="Calibri" w:cs="Calibri"/>
          <w:szCs w:val="24"/>
        </w:rPr>
        <w:t>príspevku</w:t>
      </w:r>
      <w:r w:rsidR="0049632E">
        <w:rPr>
          <w:rFonts w:ascii="Calibri" w:hAnsi="Calibri" w:cs="Calibri"/>
          <w:szCs w:val="24"/>
        </w:rPr>
        <w:t xml:space="preserve"> </w:t>
      </w:r>
      <w:r w:rsidR="000F74E1">
        <w:rPr>
          <w:rFonts w:ascii="Calibri" w:hAnsi="Calibri" w:cs="Calibri"/>
          <w:szCs w:val="24"/>
        </w:rPr>
        <w:t xml:space="preserve">a príloha č. 9a Zoznam nárokovaných / </w:t>
      </w:r>
      <w:r w:rsidR="000F74E1" w:rsidRPr="000F74E1">
        <w:rPr>
          <w:rFonts w:ascii="Calibri" w:hAnsi="Calibri" w:cs="Calibri"/>
          <w:szCs w:val="24"/>
        </w:rPr>
        <w:t>deklarovaných výdavkov</w:t>
      </w:r>
      <w:r w:rsidR="000F74E1">
        <w:rPr>
          <w:rFonts w:ascii="Calibri" w:hAnsi="Calibri" w:cs="Calibri"/>
          <w:szCs w:val="24"/>
        </w:rPr>
        <w:t xml:space="preserve"> tejto príručky.</w:t>
      </w:r>
    </w:p>
    <w:p w14:paraId="2E3E779C" w14:textId="77777777" w:rsidR="00493EF1" w:rsidRPr="00E03A86" w:rsidRDefault="00417C51" w:rsidP="00FB791D">
      <w:pPr>
        <w:rPr>
          <w:rFonts w:ascii="Calibri" w:hAnsi="Calibri" w:cs="Calibri"/>
          <w:b/>
          <w:szCs w:val="24"/>
        </w:rPr>
      </w:pPr>
      <w:r w:rsidRPr="007D6374">
        <w:rPr>
          <w:rFonts w:ascii="Calibri" w:hAnsi="Calibri" w:cs="Calibri"/>
          <w:b/>
          <w:szCs w:val="24"/>
        </w:rPr>
        <w:t xml:space="preserve">1. </w:t>
      </w:r>
      <w:r w:rsidR="005B2812" w:rsidRPr="00FB791D">
        <w:rPr>
          <w:rFonts w:ascii="Calibri" w:hAnsi="Calibri" w:cs="Calibri"/>
          <w:b/>
          <w:szCs w:val="24"/>
        </w:rPr>
        <w:t>Systém predfinancovania</w:t>
      </w:r>
    </w:p>
    <w:p w14:paraId="2D7F5478" w14:textId="0F61E250" w:rsidR="005B2812" w:rsidRDefault="009609A6" w:rsidP="0020600E">
      <w:pPr>
        <w:rPr>
          <w:ins w:id="92" w:author="Bagiová Tatiana" w:date="2026-01-30T13:00:00Z" w16du:dateUtc="2026-01-30T12:00:00Z"/>
          <w:rFonts w:ascii="Calibri" w:hAnsi="Calibri" w:cs="Calibri"/>
          <w:szCs w:val="24"/>
        </w:rPr>
      </w:pPr>
      <w:ins w:id="93" w:author="Bagiová Tatiana" w:date="2026-01-30T13:00:00Z" w16du:dateUtc="2026-01-30T12:00:00Z">
        <w:r>
          <w:rPr>
            <w:rFonts w:ascii="Calibri" w:hAnsi="Calibri" w:cs="Calibri"/>
            <w:b/>
            <w:szCs w:val="24"/>
          </w:rPr>
          <w:t>a</w:t>
        </w:r>
      </w:ins>
      <w:del w:id="94" w:author="Bagiová Tatiana" w:date="2026-01-30T13:00:00Z" w16du:dateUtc="2026-01-30T12:00:00Z">
        <w:r w:rsidR="00493EF1" w:rsidRPr="007D6374" w:rsidDel="009609A6">
          <w:rPr>
            <w:rFonts w:ascii="Calibri" w:hAnsi="Calibri" w:cs="Calibri"/>
            <w:b/>
            <w:szCs w:val="24"/>
          </w:rPr>
          <w:delText>1</w:delText>
        </w:r>
      </w:del>
      <w:r w:rsidR="00493EF1" w:rsidRPr="007D6374">
        <w:rPr>
          <w:rFonts w:ascii="Calibri" w:hAnsi="Calibri" w:cs="Calibri"/>
          <w:b/>
          <w:szCs w:val="24"/>
        </w:rPr>
        <w:t>.</w:t>
      </w:r>
      <w:ins w:id="95" w:author="Bagiová Tatiana" w:date="2026-01-30T13:00:00Z" w16du:dateUtc="2026-01-30T12:00:00Z">
        <w:r w:rsidR="002E06B4">
          <w:rPr>
            <w:rFonts w:ascii="Calibri" w:hAnsi="Calibri" w:cs="Calibri"/>
            <w:b/>
            <w:szCs w:val="24"/>
          </w:rPr>
          <w:t>)</w:t>
        </w:r>
      </w:ins>
      <w:r w:rsidR="00493EF1" w:rsidRPr="007D6374">
        <w:rPr>
          <w:rFonts w:ascii="Calibri" w:hAnsi="Calibri" w:cs="Calibri"/>
          <w:b/>
          <w:szCs w:val="24"/>
        </w:rPr>
        <w:t xml:space="preserve"> etapa poskytnutia predfinancovania</w:t>
      </w:r>
      <w:r w:rsidR="005B2812" w:rsidRPr="007D6374">
        <w:rPr>
          <w:rFonts w:ascii="Calibri" w:hAnsi="Calibri" w:cs="Calibri"/>
          <w:szCs w:val="24"/>
        </w:rPr>
        <w:t xml:space="preserve"> – u</w:t>
      </w:r>
      <w:r w:rsidR="00D61825" w:rsidRPr="007D6374">
        <w:rPr>
          <w:rFonts w:ascii="Calibri" w:hAnsi="Calibri" w:cs="Calibri"/>
          <w:szCs w:val="24"/>
        </w:rPr>
        <w:t>žívateľ</w:t>
      </w:r>
      <w:r w:rsidR="00417C51" w:rsidRPr="007D6374">
        <w:rPr>
          <w:rFonts w:ascii="Calibri" w:hAnsi="Calibri" w:cs="Calibri"/>
          <w:szCs w:val="24"/>
        </w:rPr>
        <w:t xml:space="preserve"> </w:t>
      </w:r>
      <w:r w:rsidR="00493EF1" w:rsidRPr="007D6374">
        <w:rPr>
          <w:rFonts w:ascii="Calibri" w:hAnsi="Calibri" w:cs="Calibri"/>
          <w:szCs w:val="24"/>
        </w:rPr>
        <w:t xml:space="preserve">si </w:t>
      </w:r>
      <w:r w:rsidR="005B2812" w:rsidRPr="007D6374">
        <w:rPr>
          <w:rFonts w:ascii="Calibri" w:hAnsi="Calibri" w:cs="Calibri"/>
          <w:szCs w:val="24"/>
        </w:rPr>
        <w:t>nárokuje</w:t>
      </w:r>
      <w:r w:rsidR="00D61825" w:rsidRPr="007D6374">
        <w:rPr>
          <w:rFonts w:ascii="Calibri" w:hAnsi="Calibri" w:cs="Calibri"/>
          <w:szCs w:val="24"/>
        </w:rPr>
        <w:t xml:space="preserve"> ešte</w:t>
      </w:r>
      <w:r w:rsidR="005B2812" w:rsidRPr="007D6374">
        <w:rPr>
          <w:rFonts w:ascii="Calibri" w:hAnsi="Calibri" w:cs="Calibri"/>
          <w:szCs w:val="24"/>
        </w:rPr>
        <w:t xml:space="preserve"> </w:t>
      </w:r>
      <w:r w:rsidR="00493EF1" w:rsidRPr="007D6374">
        <w:rPr>
          <w:rFonts w:ascii="Calibri" w:hAnsi="Calibri" w:cs="Calibri"/>
          <w:szCs w:val="24"/>
        </w:rPr>
        <w:t xml:space="preserve">nevynaložené </w:t>
      </w:r>
      <w:r w:rsidR="005B2812" w:rsidRPr="007D6374">
        <w:rPr>
          <w:rFonts w:ascii="Calibri" w:hAnsi="Calibri" w:cs="Calibri"/>
          <w:szCs w:val="24"/>
        </w:rPr>
        <w:t>finančné prostriedky z</w:t>
      </w:r>
      <w:r w:rsidR="00417C51" w:rsidRPr="007D6374">
        <w:rPr>
          <w:rFonts w:ascii="Calibri" w:hAnsi="Calibri" w:cs="Calibri"/>
          <w:szCs w:val="24"/>
        </w:rPr>
        <w:t> </w:t>
      </w:r>
      <w:r w:rsidR="005B2812" w:rsidRPr="007D6374">
        <w:rPr>
          <w:rFonts w:ascii="Calibri" w:hAnsi="Calibri" w:cs="Calibri"/>
          <w:szCs w:val="24"/>
        </w:rPr>
        <w:t>príspevku</w:t>
      </w:r>
      <w:r w:rsidR="00417C51" w:rsidRPr="007D6374">
        <w:rPr>
          <w:rFonts w:ascii="Calibri" w:hAnsi="Calibri" w:cs="Calibri"/>
          <w:szCs w:val="24"/>
        </w:rPr>
        <w:t xml:space="preserve"> od VÚC</w:t>
      </w:r>
      <w:r w:rsidR="005B2812" w:rsidRPr="007D6374">
        <w:rPr>
          <w:rFonts w:ascii="Calibri" w:hAnsi="Calibri" w:cs="Calibri"/>
          <w:szCs w:val="24"/>
        </w:rPr>
        <w:t xml:space="preserve"> na kúpu materiálno-technického vybavenia, po ú</w:t>
      </w:r>
      <w:r w:rsidR="00417C51" w:rsidRPr="007D6374">
        <w:rPr>
          <w:rFonts w:ascii="Calibri" w:hAnsi="Calibri" w:cs="Calibri"/>
          <w:szCs w:val="24"/>
        </w:rPr>
        <w:t>spešne zrealizovanom</w:t>
      </w:r>
      <w:r w:rsidR="005B2812" w:rsidRPr="007D6374">
        <w:rPr>
          <w:rFonts w:ascii="Calibri" w:hAnsi="Calibri" w:cs="Calibri"/>
          <w:szCs w:val="24"/>
        </w:rPr>
        <w:t xml:space="preserve"> verejnom obstarávaní,</w:t>
      </w:r>
      <w:r w:rsidR="00417C51" w:rsidRPr="007D6374">
        <w:rPr>
          <w:rFonts w:ascii="Calibri" w:hAnsi="Calibri" w:cs="Calibri"/>
          <w:szCs w:val="24"/>
        </w:rPr>
        <w:t xml:space="preserve"> </w:t>
      </w:r>
      <w:r w:rsidR="005B2812" w:rsidRPr="007D6374">
        <w:rPr>
          <w:rFonts w:ascii="Calibri" w:hAnsi="Calibri" w:cs="Calibri"/>
          <w:szCs w:val="24"/>
        </w:rPr>
        <w:t>na základe v</w:t>
      </w:r>
      <w:r w:rsidR="00493EF1" w:rsidRPr="007D6374">
        <w:rPr>
          <w:rFonts w:ascii="Calibri" w:hAnsi="Calibri" w:cs="Calibri"/>
          <w:szCs w:val="24"/>
        </w:rPr>
        <w:t>ystavenej</w:t>
      </w:r>
      <w:r w:rsidR="00713267">
        <w:rPr>
          <w:rFonts w:ascii="Calibri" w:hAnsi="Calibri" w:cs="Calibri"/>
          <w:szCs w:val="24"/>
        </w:rPr>
        <w:t xml:space="preserve"> </w:t>
      </w:r>
      <w:r w:rsidR="00713267" w:rsidRPr="001A7FDE">
        <w:rPr>
          <w:rFonts w:ascii="Calibri" w:hAnsi="Calibri" w:cs="Calibri"/>
          <w:b/>
          <w:szCs w:val="24"/>
        </w:rPr>
        <w:t>neuhradenej</w:t>
      </w:r>
      <w:r w:rsidR="00493EF1" w:rsidRPr="007D6374">
        <w:rPr>
          <w:rFonts w:ascii="Calibri" w:hAnsi="Calibri" w:cs="Calibri"/>
          <w:szCs w:val="24"/>
        </w:rPr>
        <w:t xml:space="preserve"> faktúry od dodávateľa;</w:t>
      </w:r>
      <w:r w:rsidR="005B2812" w:rsidRPr="007D6374">
        <w:rPr>
          <w:rFonts w:ascii="Calibri" w:hAnsi="Calibri" w:cs="Calibri"/>
          <w:szCs w:val="24"/>
        </w:rPr>
        <w:t xml:space="preserve"> </w:t>
      </w:r>
      <w:del w:id="96" w:author="Bagiová Tatiana" w:date="2026-01-30T13:00:00Z" w16du:dateUtc="2026-01-30T12:00:00Z">
        <w:r w:rsidR="005B2812" w:rsidRPr="007D6374" w:rsidDel="0067017E">
          <w:rPr>
            <w:rFonts w:ascii="Calibri" w:hAnsi="Calibri" w:cs="Calibri"/>
            <w:szCs w:val="24"/>
          </w:rPr>
          <w:delText xml:space="preserve"> </w:delText>
        </w:r>
      </w:del>
    </w:p>
    <w:p w14:paraId="3EDC5D45" w14:textId="068AFBC9" w:rsidR="0067017E" w:rsidRPr="007D6374" w:rsidRDefault="0067017E" w:rsidP="0020600E">
      <w:pPr>
        <w:rPr>
          <w:rFonts w:ascii="Calibri" w:hAnsi="Calibri" w:cs="Calibri"/>
          <w:szCs w:val="24"/>
        </w:rPr>
      </w:pPr>
      <w:ins w:id="97" w:author="Bagiová Tatiana" w:date="2026-01-30T13:00:00Z" w16du:dateUtc="2026-01-30T12:00:00Z">
        <w:r>
          <w:rPr>
            <w:rFonts w:cs="Arial"/>
            <w:szCs w:val="16"/>
          </w:rPr>
          <w:t>Užívateľ</w:t>
        </w:r>
        <w:r w:rsidRPr="009C0906">
          <w:rPr>
            <w:rFonts w:cs="Arial"/>
            <w:szCs w:val="16"/>
          </w:rPr>
          <w:t xml:space="preserve"> je povinný do 10 pracovných dní odo dňa pripísania finančných prostriedkov poskytnutého </w:t>
        </w:r>
        <w:proofErr w:type="spellStart"/>
        <w:r w:rsidRPr="009C0906">
          <w:rPr>
            <w:rFonts w:cs="Arial"/>
            <w:szCs w:val="16"/>
          </w:rPr>
          <w:t>predfinancovania</w:t>
        </w:r>
        <w:proofErr w:type="spellEnd"/>
        <w:r w:rsidRPr="009C0906">
          <w:rPr>
            <w:rFonts w:cs="Arial"/>
            <w:szCs w:val="16"/>
          </w:rPr>
          <w:t xml:space="preserve"> na jeho účte previesť prostriedky EÚ, štátneho rozpočtu na spolufinancovanie a vlastných zdrojov dodávateľovi/zhotoviteľovi a predložiť </w:t>
        </w:r>
        <w:r>
          <w:rPr>
            <w:rFonts w:cs="Arial"/>
            <w:szCs w:val="16"/>
          </w:rPr>
          <w:t>na VÚC</w:t>
        </w:r>
        <w:r w:rsidRPr="009C0906">
          <w:rPr>
            <w:rFonts w:cs="Arial"/>
            <w:szCs w:val="16"/>
          </w:rPr>
          <w:t xml:space="preserve"> zúčtovani</w:t>
        </w:r>
        <w:r>
          <w:rPr>
            <w:rFonts w:cs="Arial"/>
            <w:szCs w:val="16"/>
          </w:rPr>
          <w:t>e</w:t>
        </w:r>
        <w:r w:rsidRPr="009C0906">
          <w:rPr>
            <w:rFonts w:cs="Arial"/>
            <w:szCs w:val="16"/>
          </w:rPr>
          <w:t xml:space="preserve"> poskytnutého </w:t>
        </w:r>
        <w:proofErr w:type="spellStart"/>
        <w:r w:rsidRPr="009C0906">
          <w:rPr>
            <w:rFonts w:cs="Arial"/>
            <w:szCs w:val="16"/>
          </w:rPr>
          <w:t>predfinancovania</w:t>
        </w:r>
        <w:proofErr w:type="spellEnd"/>
        <w:r>
          <w:rPr>
            <w:rFonts w:cs="Arial"/>
            <w:szCs w:val="16"/>
          </w:rPr>
          <w:t>;</w:t>
        </w:r>
        <w:r w:rsidRPr="007D6374">
          <w:rPr>
            <w:rFonts w:ascii="Calibri" w:hAnsi="Calibri" w:cs="Calibri"/>
            <w:szCs w:val="24"/>
          </w:rPr>
          <w:t xml:space="preserve">  </w:t>
        </w:r>
      </w:ins>
    </w:p>
    <w:p w14:paraId="08D84D4C" w14:textId="0C575278" w:rsidR="00417C51" w:rsidRDefault="009609A6" w:rsidP="0020600E">
      <w:pPr>
        <w:rPr>
          <w:ins w:id="98" w:author="Bagiová Tatiana" w:date="2026-01-30T13:01:00Z" w16du:dateUtc="2026-01-30T12:01:00Z"/>
          <w:rFonts w:ascii="Calibri" w:hAnsi="Calibri" w:cs="Calibri"/>
          <w:szCs w:val="24"/>
          <w:lang w:eastAsia="cs-CZ"/>
        </w:rPr>
      </w:pPr>
      <w:ins w:id="99" w:author="Bagiová Tatiana" w:date="2026-01-30T13:00:00Z" w16du:dateUtc="2026-01-30T12:00:00Z">
        <w:r>
          <w:rPr>
            <w:rFonts w:ascii="Calibri" w:hAnsi="Calibri" w:cs="Calibri"/>
            <w:b/>
            <w:szCs w:val="24"/>
            <w:lang w:eastAsia="cs-CZ"/>
          </w:rPr>
          <w:t>b</w:t>
        </w:r>
      </w:ins>
      <w:del w:id="100" w:author="Bagiová Tatiana" w:date="2026-01-30T13:00:00Z" w16du:dateUtc="2026-01-30T12:00:00Z">
        <w:r w:rsidR="00493EF1" w:rsidRPr="007D6374" w:rsidDel="009609A6">
          <w:rPr>
            <w:rFonts w:ascii="Calibri" w:hAnsi="Calibri" w:cs="Calibri"/>
            <w:b/>
            <w:szCs w:val="24"/>
            <w:lang w:eastAsia="cs-CZ"/>
          </w:rPr>
          <w:delText>2</w:delText>
        </w:r>
      </w:del>
      <w:r w:rsidR="00493EF1" w:rsidRPr="007D6374">
        <w:rPr>
          <w:rFonts w:ascii="Calibri" w:hAnsi="Calibri" w:cs="Calibri"/>
          <w:b/>
          <w:szCs w:val="24"/>
          <w:lang w:eastAsia="cs-CZ"/>
        </w:rPr>
        <w:t>.</w:t>
      </w:r>
      <w:ins w:id="101" w:author="Bagiová Tatiana" w:date="2026-01-30T13:00:00Z" w16du:dateUtc="2026-01-30T12:00:00Z">
        <w:r w:rsidR="002E06B4">
          <w:rPr>
            <w:rFonts w:ascii="Calibri" w:hAnsi="Calibri" w:cs="Calibri"/>
            <w:b/>
            <w:szCs w:val="24"/>
            <w:lang w:eastAsia="cs-CZ"/>
          </w:rPr>
          <w:t>)</w:t>
        </w:r>
      </w:ins>
      <w:r w:rsidR="00493EF1" w:rsidRPr="007D6374">
        <w:rPr>
          <w:rFonts w:ascii="Calibri" w:hAnsi="Calibri" w:cs="Calibri"/>
          <w:b/>
          <w:szCs w:val="24"/>
          <w:lang w:eastAsia="cs-CZ"/>
        </w:rPr>
        <w:t xml:space="preserve"> e</w:t>
      </w:r>
      <w:r w:rsidR="00493EF1" w:rsidRPr="00FB791D">
        <w:rPr>
          <w:rFonts w:ascii="Calibri" w:hAnsi="Calibri" w:cs="Calibri"/>
          <w:b/>
          <w:szCs w:val="24"/>
          <w:lang w:eastAsia="cs-CZ"/>
        </w:rPr>
        <w:t>tapa</w:t>
      </w:r>
      <w:r w:rsidR="00417C51" w:rsidRPr="00FB791D">
        <w:rPr>
          <w:rFonts w:ascii="Calibri" w:hAnsi="Calibri" w:cs="Calibri"/>
          <w:b/>
          <w:szCs w:val="24"/>
          <w:lang w:eastAsia="cs-CZ"/>
        </w:rPr>
        <w:t xml:space="preserve"> zúčtovania predfinancovania </w:t>
      </w:r>
      <w:r w:rsidR="00493EF1" w:rsidRPr="00E03A86">
        <w:rPr>
          <w:rFonts w:ascii="Calibri" w:hAnsi="Calibri" w:cs="Calibri"/>
          <w:b/>
          <w:szCs w:val="24"/>
          <w:lang w:eastAsia="cs-CZ"/>
        </w:rPr>
        <w:t>–</w:t>
      </w:r>
      <w:r w:rsidR="00417C51" w:rsidRPr="00FB791D">
        <w:rPr>
          <w:rFonts w:ascii="Calibri" w:hAnsi="Calibri" w:cs="Calibri"/>
          <w:b/>
          <w:szCs w:val="24"/>
          <w:lang w:eastAsia="cs-CZ"/>
        </w:rPr>
        <w:t xml:space="preserve"> </w:t>
      </w:r>
      <w:r w:rsidR="00417C51" w:rsidRPr="00FB791D">
        <w:rPr>
          <w:rFonts w:ascii="Calibri" w:hAnsi="Calibri" w:cs="Calibri"/>
          <w:szCs w:val="24"/>
          <w:lang w:eastAsia="cs-CZ"/>
        </w:rPr>
        <w:t xml:space="preserve">užívateľ </w:t>
      </w:r>
      <w:r w:rsidR="00493EF1" w:rsidRPr="00E03A86">
        <w:rPr>
          <w:rFonts w:ascii="Calibri" w:hAnsi="Calibri" w:cs="Calibri"/>
          <w:szCs w:val="24"/>
          <w:lang w:eastAsia="cs-CZ"/>
        </w:rPr>
        <w:t xml:space="preserve">si </w:t>
      </w:r>
      <w:r w:rsidR="00417C51" w:rsidRPr="00FB791D">
        <w:rPr>
          <w:rFonts w:ascii="Calibri" w:hAnsi="Calibri" w:cs="Calibri"/>
          <w:szCs w:val="24"/>
          <w:lang w:eastAsia="cs-CZ"/>
        </w:rPr>
        <w:t xml:space="preserve">nárokuje schválenie </w:t>
      </w:r>
      <w:r w:rsidR="00493EF1" w:rsidRPr="00E03A86">
        <w:rPr>
          <w:rFonts w:ascii="Calibri" w:hAnsi="Calibri" w:cs="Calibri"/>
          <w:szCs w:val="24"/>
          <w:lang w:eastAsia="cs-CZ"/>
        </w:rPr>
        <w:t>už vynaložených</w:t>
      </w:r>
      <w:r w:rsidR="00417C51" w:rsidRPr="00FB791D">
        <w:rPr>
          <w:rFonts w:ascii="Calibri" w:hAnsi="Calibri" w:cs="Calibri"/>
          <w:szCs w:val="24"/>
          <w:lang w:eastAsia="cs-CZ"/>
        </w:rPr>
        <w:t xml:space="preserve"> finančných prostriedkov z príspevku na základe poskytnutého predfi</w:t>
      </w:r>
      <w:r w:rsidR="00493EF1" w:rsidRPr="00E03A86">
        <w:rPr>
          <w:rFonts w:ascii="Calibri" w:hAnsi="Calibri" w:cs="Calibri"/>
          <w:szCs w:val="24"/>
          <w:lang w:eastAsia="cs-CZ"/>
        </w:rPr>
        <w:t>nancovania.</w:t>
      </w:r>
      <w:r w:rsidR="00417C51" w:rsidRPr="00FB791D">
        <w:rPr>
          <w:rFonts w:ascii="Calibri" w:hAnsi="Calibri" w:cs="Calibri"/>
          <w:szCs w:val="24"/>
          <w:lang w:eastAsia="cs-CZ"/>
        </w:rPr>
        <w:t xml:space="preserve"> </w:t>
      </w:r>
      <w:del w:id="102" w:author="Bagiová Tatiana" w:date="2026-01-30T13:01:00Z" w16du:dateUtc="2026-01-30T12:01:00Z">
        <w:r w:rsidR="00493EF1" w:rsidRPr="00E03A86" w:rsidDel="0032405D">
          <w:rPr>
            <w:rFonts w:ascii="Calibri" w:hAnsi="Calibri" w:cs="Calibri"/>
            <w:szCs w:val="24"/>
            <w:lang w:eastAsia="cs-CZ"/>
          </w:rPr>
          <w:delText>Zúčtovanie predfinancovania užívateľ vykoná</w:delText>
        </w:r>
        <w:r w:rsidR="00417C51" w:rsidRPr="00FB791D" w:rsidDel="0032405D">
          <w:rPr>
            <w:rFonts w:ascii="Calibri" w:hAnsi="Calibri" w:cs="Calibri"/>
            <w:szCs w:val="24"/>
            <w:lang w:eastAsia="cs-CZ"/>
          </w:rPr>
          <w:delText xml:space="preserve"> v lehote 15 pracovných dní odo dňa poskytnutia predfinancovania</w:delText>
        </w:r>
        <w:r w:rsidR="00493EF1" w:rsidRPr="00E03A86" w:rsidDel="0032405D">
          <w:rPr>
            <w:rFonts w:ascii="Calibri" w:hAnsi="Calibri" w:cs="Calibri"/>
            <w:szCs w:val="24"/>
            <w:lang w:eastAsia="cs-CZ"/>
          </w:rPr>
          <w:delText>.</w:delText>
        </w:r>
      </w:del>
    </w:p>
    <w:p w14:paraId="55600D51" w14:textId="5792B6E9" w:rsidR="0032405D" w:rsidRDefault="0032405D" w:rsidP="0032405D">
      <w:pPr>
        <w:autoSpaceDE w:val="0"/>
        <w:autoSpaceDN w:val="0"/>
        <w:adjustRightInd w:val="0"/>
        <w:spacing w:before="120"/>
        <w:rPr>
          <w:ins w:id="103" w:author="Bagiová Tatiana" w:date="2026-01-30T13:02:00Z" w16du:dateUtc="2026-01-30T12:02:00Z"/>
          <w:rFonts w:cs="Arial"/>
          <w:szCs w:val="16"/>
        </w:rPr>
      </w:pPr>
      <w:ins w:id="104" w:author="Bagiová Tatiana" w:date="2026-01-30T13:01:00Z" w16du:dateUtc="2026-01-30T12:01:00Z">
        <w:r>
          <w:rPr>
            <w:rFonts w:cs="Arial"/>
            <w:szCs w:val="16"/>
          </w:rPr>
          <w:t>Užívateľ</w:t>
        </w:r>
        <w:r w:rsidRPr="009C0906">
          <w:rPr>
            <w:rFonts w:cs="Arial"/>
            <w:szCs w:val="16"/>
          </w:rPr>
          <w:t xml:space="preserve"> v rámci zúčtovania poskytnutého </w:t>
        </w:r>
        <w:proofErr w:type="spellStart"/>
        <w:r w:rsidRPr="009C0906">
          <w:rPr>
            <w:rFonts w:cs="Arial"/>
            <w:szCs w:val="16"/>
          </w:rPr>
          <w:t>predfinancovania</w:t>
        </w:r>
        <w:proofErr w:type="spellEnd"/>
        <w:r w:rsidRPr="009C0906">
          <w:rPr>
            <w:rFonts w:cs="Arial"/>
            <w:szCs w:val="16"/>
          </w:rPr>
          <w:t xml:space="preserve"> predkladá spolu so žiadosťou o platbu výpis z bankového účtu/vyhlásenie banky o úhrade výdavkov potvrdzujúci príjem prostriedkov EÚ a štátneho rozpočtu na spolufinancovanie, ako aj skutočnú úhradu nárokovaných finančných prostriedkov. </w:t>
        </w:r>
      </w:ins>
    </w:p>
    <w:p w14:paraId="751AB922" w14:textId="53E9A41D" w:rsidR="0032405D" w:rsidRPr="009A335F" w:rsidRDefault="009A335F" w:rsidP="009A335F">
      <w:pPr>
        <w:rPr>
          <w:rFonts w:ascii="Calibri" w:hAnsi="Calibri" w:cs="Calibri"/>
          <w:szCs w:val="24"/>
          <w:lang w:eastAsia="cs-CZ"/>
        </w:rPr>
      </w:pPr>
      <w:ins w:id="105" w:author="Bagiová Tatiana" w:date="2026-01-30T13:02:00Z" w16du:dateUtc="2026-01-30T12:02:00Z">
        <w:r w:rsidRPr="00E03A86">
          <w:rPr>
            <w:rFonts w:ascii="Calibri" w:hAnsi="Calibri" w:cs="Calibri"/>
            <w:szCs w:val="24"/>
            <w:lang w:eastAsia="cs-CZ"/>
          </w:rPr>
          <w:t xml:space="preserve">Zúčtovanie </w:t>
        </w:r>
        <w:proofErr w:type="spellStart"/>
        <w:r w:rsidRPr="00E03A86">
          <w:rPr>
            <w:rFonts w:ascii="Calibri" w:hAnsi="Calibri" w:cs="Calibri"/>
            <w:szCs w:val="24"/>
            <w:lang w:eastAsia="cs-CZ"/>
          </w:rPr>
          <w:t>predfinancovania</w:t>
        </w:r>
        <w:proofErr w:type="spellEnd"/>
        <w:r w:rsidRPr="00E03A86">
          <w:rPr>
            <w:rFonts w:ascii="Calibri" w:hAnsi="Calibri" w:cs="Calibri"/>
            <w:szCs w:val="24"/>
            <w:lang w:eastAsia="cs-CZ"/>
          </w:rPr>
          <w:t xml:space="preserve"> užívateľ vykoná</w:t>
        </w:r>
        <w:r w:rsidRPr="00FB791D">
          <w:rPr>
            <w:rFonts w:ascii="Calibri" w:hAnsi="Calibri" w:cs="Calibri"/>
            <w:szCs w:val="24"/>
            <w:lang w:eastAsia="cs-CZ"/>
          </w:rPr>
          <w:t xml:space="preserve"> v lehote 15 pracovných dní odo dňa poskytnutia </w:t>
        </w:r>
        <w:proofErr w:type="spellStart"/>
        <w:r w:rsidRPr="00FB791D">
          <w:rPr>
            <w:rFonts w:ascii="Calibri" w:hAnsi="Calibri" w:cs="Calibri"/>
            <w:szCs w:val="24"/>
            <w:lang w:eastAsia="cs-CZ"/>
          </w:rPr>
          <w:t>predfinancovania</w:t>
        </w:r>
        <w:proofErr w:type="spellEnd"/>
        <w:r>
          <w:rPr>
            <w:rFonts w:ascii="Calibri" w:hAnsi="Calibri" w:cs="Calibri"/>
            <w:szCs w:val="24"/>
            <w:lang w:eastAsia="cs-CZ"/>
          </w:rPr>
          <w:t xml:space="preserve"> (</w:t>
        </w:r>
        <w:r w:rsidRPr="009C0906">
          <w:rPr>
            <w:rFonts w:cs="Arial"/>
            <w:szCs w:val="16"/>
          </w:rPr>
          <w:t>odo dňa pripísania týchto prostriedkov na jeho účte</w:t>
        </w:r>
        <w:r>
          <w:rPr>
            <w:rFonts w:cs="Arial"/>
            <w:szCs w:val="16"/>
          </w:rPr>
          <w:t>)</w:t>
        </w:r>
        <w:r w:rsidRPr="00E03A86">
          <w:rPr>
            <w:rFonts w:ascii="Calibri" w:hAnsi="Calibri" w:cs="Calibri"/>
            <w:szCs w:val="24"/>
            <w:lang w:eastAsia="cs-CZ"/>
          </w:rPr>
          <w:t>.</w:t>
        </w:r>
      </w:ins>
    </w:p>
    <w:p w14:paraId="375EACCA" w14:textId="2C82CA18" w:rsidR="00713267" w:rsidRDefault="009609A6" w:rsidP="00FB791D">
      <w:pPr>
        <w:rPr>
          <w:rFonts w:ascii="Calibri" w:hAnsi="Calibri" w:cs="Calibri"/>
          <w:szCs w:val="24"/>
          <w:lang w:eastAsia="cs-CZ"/>
        </w:rPr>
      </w:pPr>
      <w:ins w:id="106" w:author="Bagiová Tatiana" w:date="2026-01-30T13:00:00Z" w16du:dateUtc="2026-01-30T12:00:00Z">
        <w:r>
          <w:rPr>
            <w:rFonts w:ascii="Calibri" w:hAnsi="Calibri" w:cs="Calibri"/>
            <w:b/>
            <w:szCs w:val="24"/>
            <w:lang w:eastAsia="cs-CZ"/>
          </w:rPr>
          <w:t>c</w:t>
        </w:r>
      </w:ins>
      <w:del w:id="107" w:author="Bagiová Tatiana" w:date="2026-01-30T13:00:00Z" w16du:dateUtc="2026-01-30T12:00:00Z">
        <w:r w:rsidR="00417C51" w:rsidRPr="00FB791D" w:rsidDel="009609A6">
          <w:rPr>
            <w:rFonts w:ascii="Calibri" w:hAnsi="Calibri" w:cs="Calibri"/>
            <w:b/>
            <w:szCs w:val="24"/>
            <w:lang w:eastAsia="cs-CZ"/>
          </w:rPr>
          <w:delText>2</w:delText>
        </w:r>
      </w:del>
      <w:r w:rsidR="00417C51" w:rsidRPr="00FB791D">
        <w:rPr>
          <w:rFonts w:ascii="Calibri" w:hAnsi="Calibri" w:cs="Calibri"/>
          <w:b/>
          <w:szCs w:val="24"/>
          <w:lang w:eastAsia="cs-CZ"/>
        </w:rPr>
        <w:t>.</w:t>
      </w:r>
      <w:ins w:id="108" w:author="Bagiová Tatiana" w:date="2026-01-30T13:00:00Z" w16du:dateUtc="2026-01-30T12:00:00Z">
        <w:r w:rsidR="002E06B4">
          <w:rPr>
            <w:rFonts w:ascii="Calibri" w:hAnsi="Calibri" w:cs="Calibri"/>
            <w:b/>
            <w:szCs w:val="24"/>
            <w:lang w:eastAsia="cs-CZ"/>
          </w:rPr>
          <w:t>)</w:t>
        </w:r>
      </w:ins>
      <w:r w:rsidR="00417C51" w:rsidRPr="00FB791D">
        <w:rPr>
          <w:rFonts w:ascii="Calibri" w:hAnsi="Calibri" w:cs="Calibri"/>
          <w:b/>
          <w:szCs w:val="24"/>
          <w:lang w:eastAsia="cs-CZ"/>
        </w:rPr>
        <w:t xml:space="preserve"> Systém refundácie</w:t>
      </w:r>
      <w:r w:rsidR="00417C51" w:rsidRPr="00FB791D">
        <w:rPr>
          <w:rFonts w:ascii="Calibri" w:hAnsi="Calibri" w:cs="Calibri"/>
          <w:szCs w:val="24"/>
          <w:lang w:eastAsia="cs-CZ"/>
        </w:rPr>
        <w:t xml:space="preserve"> - užívateľ </w:t>
      </w:r>
      <w:r w:rsidR="00493EF1" w:rsidRPr="00E03A86">
        <w:rPr>
          <w:rFonts w:ascii="Calibri" w:hAnsi="Calibri" w:cs="Calibri"/>
          <w:szCs w:val="24"/>
          <w:lang w:eastAsia="cs-CZ"/>
        </w:rPr>
        <w:t xml:space="preserve">si </w:t>
      </w:r>
      <w:r w:rsidR="00417C51" w:rsidRPr="00FB791D">
        <w:rPr>
          <w:rFonts w:ascii="Calibri" w:hAnsi="Calibri" w:cs="Calibri"/>
          <w:szCs w:val="24"/>
          <w:lang w:eastAsia="cs-CZ"/>
        </w:rPr>
        <w:t>nárokuje schválenie</w:t>
      </w:r>
      <w:ins w:id="109" w:author="Bagiová Tatiana" w:date="2026-01-30T13:02:00Z" w16du:dateUtc="2026-01-30T12:02:00Z">
        <w:r w:rsidR="0017220B">
          <w:rPr>
            <w:rFonts w:ascii="Calibri" w:hAnsi="Calibri" w:cs="Calibri"/>
            <w:szCs w:val="24"/>
            <w:lang w:eastAsia="cs-CZ"/>
          </w:rPr>
          <w:t xml:space="preserve"> a úhradu</w:t>
        </w:r>
      </w:ins>
      <w:r w:rsidR="00417C51" w:rsidRPr="00FB791D">
        <w:rPr>
          <w:rFonts w:ascii="Calibri" w:hAnsi="Calibri" w:cs="Calibri"/>
          <w:szCs w:val="24"/>
          <w:lang w:eastAsia="cs-CZ"/>
        </w:rPr>
        <w:t xml:space="preserve"> </w:t>
      </w:r>
      <w:r w:rsidR="001C584B" w:rsidRPr="00E03A86">
        <w:rPr>
          <w:rFonts w:ascii="Calibri" w:hAnsi="Calibri" w:cs="Calibri"/>
          <w:szCs w:val="24"/>
          <w:lang w:eastAsia="cs-CZ"/>
        </w:rPr>
        <w:t>finančných prostriedkov z príspevku</w:t>
      </w:r>
      <w:r w:rsidR="00417C51" w:rsidRPr="00FB791D">
        <w:rPr>
          <w:rFonts w:ascii="Calibri" w:hAnsi="Calibri" w:cs="Calibri"/>
          <w:szCs w:val="24"/>
          <w:lang w:eastAsia="cs-CZ"/>
        </w:rPr>
        <w:t xml:space="preserve"> na základe skutočne vynaložených </w:t>
      </w:r>
      <w:r w:rsidR="00370700" w:rsidRPr="00E03A86">
        <w:rPr>
          <w:rFonts w:ascii="Calibri" w:hAnsi="Calibri" w:cs="Calibri"/>
          <w:szCs w:val="24"/>
          <w:lang w:eastAsia="cs-CZ"/>
        </w:rPr>
        <w:t>finančných prostriedkov</w:t>
      </w:r>
      <w:r w:rsidR="00370700" w:rsidRPr="006841B1">
        <w:rPr>
          <w:rFonts w:ascii="Calibri" w:hAnsi="Calibri" w:cs="Calibri"/>
          <w:szCs w:val="24"/>
          <w:lang w:eastAsia="cs-CZ"/>
        </w:rPr>
        <w:t xml:space="preserve"> z príspevku</w:t>
      </w:r>
      <w:r w:rsidR="00417C51" w:rsidRPr="00FB791D">
        <w:rPr>
          <w:rFonts w:ascii="Calibri" w:hAnsi="Calibri" w:cs="Calibri"/>
          <w:szCs w:val="24"/>
          <w:lang w:eastAsia="cs-CZ"/>
        </w:rPr>
        <w:t xml:space="preserve"> užívateľom, tzn. že užívateľ </w:t>
      </w:r>
      <w:r w:rsidR="00370700" w:rsidRPr="00370700">
        <w:rPr>
          <w:rFonts w:ascii="Calibri" w:hAnsi="Calibri" w:cs="Calibri"/>
          <w:szCs w:val="24"/>
          <w:lang w:eastAsia="cs-CZ"/>
        </w:rPr>
        <w:t>realizoval (uhradil</w:t>
      </w:r>
      <w:r w:rsidR="00417C51" w:rsidRPr="00FB791D">
        <w:rPr>
          <w:rFonts w:ascii="Calibri" w:hAnsi="Calibri" w:cs="Calibri"/>
          <w:szCs w:val="24"/>
          <w:lang w:eastAsia="cs-CZ"/>
        </w:rPr>
        <w:t>) výdavky najskôr z vlastných zdrojov</w:t>
      </w:r>
      <w:r w:rsidR="00493EF1">
        <w:rPr>
          <w:rFonts w:ascii="Calibri" w:hAnsi="Calibri" w:cs="Calibri"/>
          <w:szCs w:val="24"/>
          <w:lang w:eastAsia="cs-CZ"/>
        </w:rPr>
        <w:t xml:space="preserve"> dodávateľovi, po úspešne </w:t>
      </w:r>
      <w:r w:rsidR="001C584B">
        <w:rPr>
          <w:rFonts w:ascii="Calibri" w:hAnsi="Calibri" w:cs="Calibri"/>
          <w:szCs w:val="24"/>
          <w:lang w:eastAsia="cs-CZ"/>
        </w:rPr>
        <w:t>zrealizovanom</w:t>
      </w:r>
      <w:r w:rsidR="00493EF1">
        <w:rPr>
          <w:rFonts w:ascii="Calibri" w:hAnsi="Calibri" w:cs="Calibri"/>
          <w:szCs w:val="24"/>
          <w:lang w:eastAsia="cs-CZ"/>
        </w:rPr>
        <w:t xml:space="preserve"> verejnom obstarávaní.</w:t>
      </w:r>
    </w:p>
    <w:p w14:paraId="3221A1E0" w14:textId="7D180279" w:rsidR="000F74E1" w:rsidRPr="00FB791D" w:rsidRDefault="0003007C" w:rsidP="00FB791D">
      <w:pPr>
        <w:pStyle w:val="0is"/>
        <w:numPr>
          <w:ilvl w:val="0"/>
          <w:numId w:val="0"/>
        </w:numPr>
        <w:spacing w:before="0" w:after="120" w:line="283" w:lineRule="auto"/>
        <w:rPr>
          <w:color w:val="2E74B5" w:themeColor="accent1" w:themeShade="BF"/>
        </w:rPr>
      </w:pPr>
      <w:r>
        <w:rPr>
          <w:rFonts w:ascii="Calibri" w:eastAsiaTheme="minorEastAsia" w:hAnsi="Calibri" w:cs="Calibri"/>
          <w:color w:val="2E74B5" w:themeColor="accent1" w:themeShade="BF"/>
          <w:sz w:val="24"/>
        </w:rPr>
        <w:t>Postup pri predkladaní dokumentácie k žiadosti o úhradu je</w:t>
      </w:r>
      <w:r>
        <w:rPr>
          <w:rFonts w:asciiTheme="minorHAnsi" w:eastAsiaTheme="minorEastAsia" w:hAnsiTheme="minorHAnsi" w:cstheme="minorBidi"/>
          <w:color w:val="2E74B5" w:themeColor="accent1" w:themeShade="BF"/>
          <w:sz w:val="24"/>
          <w:szCs w:val="22"/>
        </w:rPr>
        <w:t xml:space="preserve"> nasledovný</w:t>
      </w:r>
      <w:r w:rsidR="000F74E1" w:rsidRPr="00FB791D">
        <w:rPr>
          <w:rFonts w:asciiTheme="minorHAnsi" w:eastAsiaTheme="minorEastAsia" w:hAnsiTheme="minorHAnsi" w:cstheme="minorBidi"/>
          <w:color w:val="2E74B5" w:themeColor="accent1" w:themeShade="BF"/>
          <w:sz w:val="24"/>
          <w:szCs w:val="22"/>
        </w:rPr>
        <w:t>:</w:t>
      </w:r>
    </w:p>
    <w:p w14:paraId="55FBD654" w14:textId="0BBB43E5" w:rsidR="00963D6F" w:rsidRDefault="000F74E1" w:rsidP="00FB791D">
      <w:pPr>
        <w:pStyle w:val="0is"/>
        <w:numPr>
          <w:ilvl w:val="0"/>
          <w:numId w:val="0"/>
        </w:numPr>
        <w:spacing w:before="0" w:after="120" w:line="283" w:lineRule="auto"/>
      </w:pPr>
      <w:r w:rsidRPr="00FB791D">
        <w:rPr>
          <w:rFonts w:asciiTheme="minorHAnsi" w:eastAsiaTheme="minorEastAsia" w:hAnsiTheme="minorHAnsi" w:cstheme="minorBidi"/>
          <w:b/>
          <w:sz w:val="24"/>
          <w:szCs w:val="22"/>
        </w:rPr>
        <w:t>1,</w:t>
      </w:r>
      <w:r>
        <w:rPr>
          <w:rFonts w:asciiTheme="minorHAnsi" w:eastAsiaTheme="minorEastAsia" w:hAnsiTheme="minorHAnsi" w:cstheme="minorBidi"/>
          <w:sz w:val="24"/>
          <w:szCs w:val="22"/>
        </w:rPr>
        <w:t xml:space="preserve"> Užívateľ </w:t>
      </w:r>
      <w:r w:rsidRPr="00FB791D">
        <w:rPr>
          <w:rFonts w:asciiTheme="minorHAnsi" w:eastAsiaTheme="minorEastAsia" w:hAnsiTheme="minorHAnsi" w:cstheme="minorBidi"/>
          <w:b/>
          <w:sz w:val="24"/>
          <w:szCs w:val="22"/>
        </w:rPr>
        <w:t xml:space="preserve">vyplní </w:t>
      </w:r>
      <w:r w:rsidR="0085278F" w:rsidRPr="00FB791D">
        <w:rPr>
          <w:rFonts w:asciiTheme="minorHAnsi" w:eastAsiaTheme="minorEastAsia" w:hAnsiTheme="minorHAnsi" w:cstheme="minorBidi"/>
          <w:sz w:val="24"/>
          <w:szCs w:val="22"/>
        </w:rPr>
        <w:t xml:space="preserve">formulár </w:t>
      </w:r>
      <w:r>
        <w:rPr>
          <w:rFonts w:asciiTheme="minorHAnsi" w:eastAsiaTheme="minorEastAsia" w:hAnsiTheme="minorHAnsi" w:cstheme="minorBidi"/>
          <w:b/>
          <w:sz w:val="24"/>
          <w:szCs w:val="22"/>
        </w:rPr>
        <w:t>Ž</w:t>
      </w:r>
      <w:r w:rsidR="0085278F" w:rsidRPr="00FB791D">
        <w:rPr>
          <w:rFonts w:asciiTheme="minorHAnsi" w:eastAsiaTheme="minorEastAsia" w:hAnsiTheme="minorHAnsi" w:cstheme="minorBidi"/>
          <w:b/>
          <w:sz w:val="24"/>
          <w:szCs w:val="22"/>
        </w:rPr>
        <w:t>iados</w:t>
      </w:r>
      <w:r>
        <w:rPr>
          <w:rFonts w:asciiTheme="minorHAnsi" w:eastAsiaTheme="minorEastAsia" w:hAnsiTheme="minorHAnsi" w:cstheme="minorBidi"/>
          <w:b/>
          <w:sz w:val="24"/>
          <w:szCs w:val="22"/>
        </w:rPr>
        <w:t>ť</w:t>
      </w:r>
      <w:r w:rsidR="0085278F" w:rsidRPr="00FB791D">
        <w:rPr>
          <w:rFonts w:asciiTheme="minorHAnsi" w:eastAsiaTheme="minorEastAsia" w:hAnsiTheme="minorHAnsi" w:cstheme="minorBidi"/>
          <w:b/>
          <w:sz w:val="24"/>
          <w:szCs w:val="22"/>
        </w:rPr>
        <w:t xml:space="preserve"> o úhradu</w:t>
      </w:r>
      <w:r w:rsidR="0085278F" w:rsidRPr="00FB791D">
        <w:rPr>
          <w:rFonts w:asciiTheme="minorHAnsi" w:eastAsiaTheme="minorEastAsia" w:hAnsiTheme="minorHAnsi" w:cstheme="minorBidi"/>
          <w:sz w:val="24"/>
          <w:szCs w:val="22"/>
        </w:rPr>
        <w:t xml:space="preserve"> </w:t>
      </w:r>
      <w:r>
        <w:rPr>
          <w:rFonts w:asciiTheme="minorHAnsi" w:eastAsiaTheme="minorEastAsia" w:hAnsiTheme="minorHAnsi" w:cstheme="minorBidi"/>
          <w:sz w:val="24"/>
          <w:szCs w:val="22"/>
        </w:rPr>
        <w:t xml:space="preserve">(príloha č. 9 tejto príručky) </w:t>
      </w:r>
      <w:r w:rsidRPr="00FB791D">
        <w:rPr>
          <w:rFonts w:asciiTheme="minorHAnsi" w:eastAsiaTheme="minorEastAsia" w:hAnsiTheme="minorHAnsi" w:cstheme="minorBidi"/>
          <w:b/>
          <w:sz w:val="24"/>
          <w:szCs w:val="22"/>
        </w:rPr>
        <w:t xml:space="preserve">a predloží ju </w:t>
      </w:r>
      <w:r w:rsidR="001506B9" w:rsidRPr="00FB791D">
        <w:rPr>
          <w:rFonts w:asciiTheme="minorHAnsi" w:eastAsiaTheme="minorEastAsia" w:hAnsiTheme="minorHAnsi" w:cstheme="minorBidi"/>
          <w:b/>
          <w:sz w:val="24"/>
          <w:szCs w:val="22"/>
        </w:rPr>
        <w:t>na VÚC</w:t>
      </w:r>
      <w:r w:rsidR="001506B9">
        <w:rPr>
          <w:rFonts w:asciiTheme="minorHAnsi" w:eastAsiaTheme="minorEastAsia" w:hAnsiTheme="minorHAnsi" w:cstheme="minorBidi"/>
          <w:sz w:val="24"/>
          <w:szCs w:val="22"/>
        </w:rPr>
        <w:t xml:space="preserve"> </w:t>
      </w:r>
      <w:r w:rsidR="0085278F" w:rsidRPr="00FB791D">
        <w:rPr>
          <w:rFonts w:asciiTheme="minorHAnsi" w:eastAsiaTheme="minorEastAsia" w:hAnsiTheme="minorHAnsi" w:cstheme="minorBidi"/>
          <w:sz w:val="24"/>
          <w:szCs w:val="22"/>
        </w:rPr>
        <w:t>spolu s prílohami</w:t>
      </w:r>
      <w:r>
        <w:rPr>
          <w:rFonts w:asciiTheme="minorHAnsi" w:eastAsiaTheme="minorEastAsia" w:hAnsiTheme="minorHAnsi" w:cstheme="minorBidi"/>
          <w:sz w:val="24"/>
          <w:szCs w:val="22"/>
        </w:rPr>
        <w:t xml:space="preserve">, ktoré </w:t>
      </w:r>
      <w:r w:rsidR="001506B9">
        <w:rPr>
          <w:rFonts w:asciiTheme="minorHAnsi" w:eastAsiaTheme="minorEastAsia" w:hAnsiTheme="minorHAnsi" w:cstheme="minorBidi"/>
          <w:sz w:val="24"/>
          <w:szCs w:val="22"/>
        </w:rPr>
        <w:t>sú uvedené priamo vo formulári žiadosti v časti 4. Zoznam pred</w:t>
      </w:r>
      <w:r w:rsidR="00306D80">
        <w:rPr>
          <w:rFonts w:asciiTheme="minorHAnsi" w:eastAsiaTheme="minorEastAsia" w:hAnsiTheme="minorHAnsi" w:cstheme="minorBidi"/>
          <w:sz w:val="24"/>
          <w:szCs w:val="22"/>
        </w:rPr>
        <w:t>l</w:t>
      </w:r>
      <w:r w:rsidR="001506B9">
        <w:rPr>
          <w:rFonts w:asciiTheme="minorHAnsi" w:eastAsiaTheme="minorEastAsia" w:hAnsiTheme="minorHAnsi" w:cstheme="minorBidi"/>
          <w:sz w:val="24"/>
          <w:szCs w:val="22"/>
        </w:rPr>
        <w:t>ožených príloh a aj dokumentáciu uvedenú</w:t>
      </w:r>
      <w:r>
        <w:rPr>
          <w:rFonts w:asciiTheme="minorHAnsi" w:eastAsiaTheme="minorEastAsia" w:hAnsiTheme="minorHAnsi" w:cstheme="minorBidi"/>
          <w:sz w:val="24"/>
          <w:szCs w:val="22"/>
        </w:rPr>
        <w:t xml:space="preserve"> v </w:t>
      </w:r>
      <w:r w:rsidR="0053000D">
        <w:rPr>
          <w:rFonts w:asciiTheme="minorHAnsi" w:eastAsiaTheme="minorEastAsia" w:hAnsiTheme="minorHAnsi" w:cstheme="minorBidi"/>
          <w:sz w:val="24"/>
          <w:szCs w:val="22"/>
        </w:rPr>
        <w:t xml:space="preserve">prílohe č. </w:t>
      </w:r>
      <w:r w:rsidR="001506B9">
        <w:rPr>
          <w:rFonts w:asciiTheme="minorHAnsi" w:eastAsiaTheme="minorEastAsia" w:hAnsiTheme="minorHAnsi" w:cstheme="minorBidi"/>
          <w:sz w:val="24"/>
          <w:szCs w:val="22"/>
        </w:rPr>
        <w:t>9b</w:t>
      </w:r>
      <w:r w:rsidR="0053000D" w:rsidRPr="0053000D">
        <w:rPr>
          <w:rFonts w:asciiTheme="minorHAnsi" w:eastAsiaTheme="minorEastAsia" w:hAnsiTheme="minorHAnsi" w:cstheme="minorBidi"/>
          <w:sz w:val="24"/>
          <w:szCs w:val="22"/>
        </w:rPr>
        <w:t xml:space="preserve"> Zoznam príloh k žiadosti o</w:t>
      </w:r>
      <w:r w:rsidR="001506B9">
        <w:rPr>
          <w:rFonts w:asciiTheme="minorHAnsi" w:eastAsiaTheme="minorEastAsia" w:hAnsiTheme="minorHAnsi" w:cstheme="minorBidi"/>
          <w:sz w:val="24"/>
          <w:szCs w:val="22"/>
        </w:rPr>
        <w:t> </w:t>
      </w:r>
      <w:r w:rsidR="0053000D" w:rsidRPr="0053000D">
        <w:rPr>
          <w:rFonts w:asciiTheme="minorHAnsi" w:eastAsiaTheme="minorEastAsia" w:hAnsiTheme="minorHAnsi" w:cstheme="minorBidi"/>
          <w:sz w:val="24"/>
          <w:szCs w:val="22"/>
        </w:rPr>
        <w:t>úhradu</w:t>
      </w:r>
      <w:r w:rsidR="001506B9">
        <w:rPr>
          <w:rFonts w:asciiTheme="minorHAnsi" w:eastAsiaTheme="minorEastAsia" w:hAnsiTheme="minorHAnsi" w:cstheme="minorBidi"/>
          <w:sz w:val="24"/>
          <w:szCs w:val="22"/>
        </w:rPr>
        <w:t>.</w:t>
      </w:r>
      <w:r w:rsidR="00963D6F">
        <w:rPr>
          <w:rFonts w:asciiTheme="minorHAnsi" w:eastAsiaTheme="minorEastAsia" w:hAnsiTheme="minorHAnsi" w:cstheme="minorBidi"/>
          <w:sz w:val="24"/>
          <w:szCs w:val="22"/>
        </w:rPr>
        <w:t xml:space="preserve"> </w:t>
      </w:r>
    </w:p>
    <w:p w14:paraId="008B916B" w14:textId="0F5937F3" w:rsidR="0085278F" w:rsidRPr="00FB791D" w:rsidRDefault="00963D6F" w:rsidP="00FB791D">
      <w:pPr>
        <w:pStyle w:val="0is"/>
        <w:numPr>
          <w:ilvl w:val="0"/>
          <w:numId w:val="0"/>
        </w:numPr>
        <w:spacing w:before="0" w:after="120" w:line="283" w:lineRule="auto"/>
        <w:rPr>
          <w:rFonts w:asciiTheme="minorHAnsi" w:hAnsiTheme="minorHAnsi" w:cstheme="minorBidi"/>
          <w:szCs w:val="22"/>
        </w:rPr>
      </w:pPr>
      <w:r w:rsidRPr="00FB791D">
        <w:rPr>
          <w:rFonts w:asciiTheme="minorHAnsi" w:eastAsiaTheme="minorEastAsia" w:hAnsiTheme="minorHAnsi" w:cstheme="minorBidi"/>
          <w:i/>
          <w:sz w:val="24"/>
          <w:szCs w:val="22"/>
        </w:rPr>
        <w:t xml:space="preserve">Užívateľ si vo formulári </w:t>
      </w:r>
      <w:r>
        <w:rPr>
          <w:rFonts w:asciiTheme="minorHAnsi" w:eastAsiaTheme="minorEastAsia" w:hAnsiTheme="minorHAnsi" w:cstheme="minorBidi"/>
          <w:i/>
          <w:sz w:val="24"/>
          <w:szCs w:val="22"/>
        </w:rPr>
        <w:t xml:space="preserve">žiadosti </w:t>
      </w:r>
      <w:r w:rsidRPr="00FB791D">
        <w:rPr>
          <w:rFonts w:asciiTheme="minorHAnsi" w:eastAsiaTheme="minorEastAsia" w:hAnsiTheme="minorHAnsi" w:cstheme="minorBidi"/>
          <w:i/>
          <w:sz w:val="24"/>
          <w:szCs w:val="22"/>
        </w:rPr>
        <w:t xml:space="preserve">vyberá z predvolených možností </w:t>
      </w:r>
      <w:r w:rsidRPr="00FB791D">
        <w:rPr>
          <w:rFonts w:asciiTheme="minorHAnsi" w:eastAsiaTheme="minorEastAsia" w:hAnsiTheme="minorHAnsi" w:cstheme="minorBidi"/>
          <w:b/>
          <w:i/>
          <w:sz w:val="24"/>
          <w:szCs w:val="22"/>
        </w:rPr>
        <w:t>„Žiadosť o úhradu predfinancovania“</w:t>
      </w:r>
      <w:r>
        <w:rPr>
          <w:rFonts w:asciiTheme="minorHAnsi" w:eastAsiaTheme="minorEastAsia" w:hAnsiTheme="minorHAnsi" w:cstheme="minorBidi"/>
          <w:i/>
          <w:sz w:val="24"/>
          <w:szCs w:val="22"/>
        </w:rPr>
        <w:t xml:space="preserve"> alebo </w:t>
      </w:r>
      <w:r w:rsidRPr="00FB791D">
        <w:rPr>
          <w:rFonts w:asciiTheme="minorHAnsi" w:eastAsiaTheme="minorEastAsia" w:hAnsiTheme="minorHAnsi" w:cstheme="minorBidi"/>
          <w:b/>
          <w:i/>
          <w:sz w:val="24"/>
          <w:szCs w:val="22"/>
        </w:rPr>
        <w:t>„Žiadosť o úhradu refundácie“.</w:t>
      </w:r>
    </w:p>
    <w:p w14:paraId="1241DC3B" w14:textId="42CDD9F9" w:rsidR="00963D6F" w:rsidRDefault="000F74E1" w:rsidP="00FB791D">
      <w:pPr>
        <w:spacing w:after="120" w:line="283" w:lineRule="auto"/>
        <w:rPr>
          <w:rFonts w:ascii="Calibri" w:hAnsi="Calibri" w:cs="Calibri"/>
          <w:szCs w:val="24"/>
        </w:rPr>
      </w:pPr>
      <w:r>
        <w:rPr>
          <w:b/>
        </w:rPr>
        <w:t xml:space="preserve">2, </w:t>
      </w:r>
      <w:r>
        <w:rPr>
          <w:rFonts w:ascii="Calibri" w:hAnsi="Calibri" w:cs="Calibri"/>
          <w:szCs w:val="24"/>
        </w:rPr>
        <w:t>VÚC</w:t>
      </w:r>
      <w:r w:rsidR="009C0DF0">
        <w:rPr>
          <w:rFonts w:ascii="Calibri" w:hAnsi="Calibri" w:cs="Calibri"/>
          <w:szCs w:val="24"/>
        </w:rPr>
        <w:t xml:space="preserve"> </w:t>
      </w:r>
      <w:r w:rsidR="00A32D8C" w:rsidRPr="00FB791D">
        <w:rPr>
          <w:rFonts w:ascii="Calibri" w:hAnsi="Calibri" w:cs="Calibri"/>
          <w:b/>
          <w:szCs w:val="24"/>
        </w:rPr>
        <w:t>vykoná</w:t>
      </w:r>
      <w:r w:rsidR="00A32D8C" w:rsidRPr="0056520A">
        <w:rPr>
          <w:rFonts w:ascii="Calibri" w:hAnsi="Calibri" w:cs="Calibri"/>
          <w:szCs w:val="24"/>
        </w:rPr>
        <w:t xml:space="preserve"> základnú finančnú kontrolu podľa zákona č. 357/2015 Z. z. o finančnej kontrole a</w:t>
      </w:r>
      <w:r>
        <w:rPr>
          <w:rFonts w:ascii="Calibri" w:hAnsi="Calibri" w:cs="Calibri"/>
          <w:szCs w:val="24"/>
        </w:rPr>
        <w:t> </w:t>
      </w:r>
      <w:r w:rsidR="00A32D8C" w:rsidRPr="0056520A">
        <w:rPr>
          <w:rFonts w:ascii="Calibri" w:hAnsi="Calibri" w:cs="Calibri"/>
          <w:szCs w:val="24"/>
        </w:rPr>
        <w:t>audite</w:t>
      </w:r>
      <w:r>
        <w:rPr>
          <w:rFonts w:ascii="Calibri" w:hAnsi="Calibri" w:cs="Calibri"/>
          <w:szCs w:val="24"/>
        </w:rPr>
        <w:t>.</w:t>
      </w:r>
      <w:r w:rsidR="00A32D8C" w:rsidRPr="0056520A">
        <w:rPr>
          <w:rFonts w:ascii="Calibri" w:hAnsi="Calibri" w:cs="Calibri"/>
          <w:szCs w:val="24"/>
        </w:rPr>
        <w:t xml:space="preserve"> </w:t>
      </w:r>
    </w:p>
    <w:p w14:paraId="2A1BC961" w14:textId="7555548C" w:rsidR="000F74E1" w:rsidRDefault="00963D6F" w:rsidP="00FB791D">
      <w:pPr>
        <w:spacing w:after="120" w:line="283" w:lineRule="auto"/>
        <w:rPr>
          <w:rFonts w:ascii="Calibri" w:hAnsi="Calibri" w:cs="Calibri"/>
          <w:szCs w:val="24"/>
        </w:rPr>
      </w:pPr>
      <w:r w:rsidRPr="00FB791D">
        <w:rPr>
          <w:rFonts w:ascii="Calibri" w:hAnsi="Calibri" w:cs="Calibri"/>
          <w:b/>
          <w:szCs w:val="24"/>
        </w:rPr>
        <w:t>3,</w:t>
      </w:r>
      <w:r>
        <w:rPr>
          <w:rFonts w:ascii="Calibri" w:hAnsi="Calibri" w:cs="Calibri"/>
          <w:szCs w:val="24"/>
        </w:rPr>
        <w:t xml:space="preserve"> Užívateľa v </w:t>
      </w:r>
      <w:r w:rsidRPr="00D978AF">
        <w:rPr>
          <w:rFonts w:ascii="Calibri" w:hAnsi="Calibri" w:cs="Calibri"/>
          <w:szCs w:val="24"/>
        </w:rPr>
        <w:t>prípade neúplnosti,</w:t>
      </w:r>
      <w:r>
        <w:rPr>
          <w:rFonts w:ascii="Calibri" w:hAnsi="Calibri" w:cs="Calibri"/>
          <w:szCs w:val="24"/>
        </w:rPr>
        <w:t xml:space="preserve"> resp.</w:t>
      </w:r>
      <w:r w:rsidRPr="00D978AF">
        <w:rPr>
          <w:rFonts w:ascii="Calibri" w:hAnsi="Calibri" w:cs="Calibri"/>
          <w:szCs w:val="24"/>
        </w:rPr>
        <w:t xml:space="preserve"> nezrovnalosti v žiadosti o </w:t>
      </w:r>
      <w:r w:rsidR="00915D80">
        <w:rPr>
          <w:rFonts w:ascii="Calibri" w:hAnsi="Calibri" w:cs="Calibri"/>
          <w:szCs w:val="24"/>
        </w:rPr>
        <w:t>úhradu</w:t>
      </w:r>
      <w:r w:rsidRPr="00D978AF">
        <w:rPr>
          <w:rFonts w:ascii="Calibri" w:hAnsi="Calibri" w:cs="Calibri"/>
          <w:szCs w:val="24"/>
        </w:rPr>
        <w:t xml:space="preserve"> vyzve </w:t>
      </w:r>
      <w:r>
        <w:rPr>
          <w:rFonts w:ascii="Calibri" w:hAnsi="Calibri" w:cs="Calibri"/>
          <w:szCs w:val="24"/>
        </w:rPr>
        <w:t>VÚC o doplnenie alebo</w:t>
      </w:r>
      <w:r w:rsidRPr="00D978AF">
        <w:rPr>
          <w:rFonts w:ascii="Calibri" w:hAnsi="Calibri" w:cs="Calibri"/>
          <w:szCs w:val="24"/>
        </w:rPr>
        <w:t xml:space="preserve"> vysvetlenie tejto žiadosti, ktoré užívateľ doplní do</w:t>
      </w:r>
      <w:r w:rsidRPr="00FF6920">
        <w:rPr>
          <w:rFonts w:ascii="Calibri" w:hAnsi="Calibri" w:cs="Calibri"/>
          <w:b/>
          <w:szCs w:val="24"/>
        </w:rPr>
        <w:t xml:space="preserve"> 10</w:t>
      </w:r>
      <w:r w:rsidRPr="00D978AF">
        <w:rPr>
          <w:rFonts w:ascii="Calibri" w:hAnsi="Calibri" w:cs="Calibri"/>
          <w:szCs w:val="24"/>
        </w:rPr>
        <w:t xml:space="preserve"> pracovných dní odo dňa doručenia výzvy na doplnenie. </w:t>
      </w:r>
    </w:p>
    <w:p w14:paraId="3E410392" w14:textId="041C8767" w:rsidR="006C741C" w:rsidRDefault="00915D80" w:rsidP="00FB791D">
      <w:pPr>
        <w:spacing w:after="120" w:line="283" w:lineRule="auto"/>
        <w:rPr>
          <w:rFonts w:ascii="Calibri" w:hAnsi="Calibri" w:cs="Calibri"/>
          <w:szCs w:val="24"/>
        </w:rPr>
      </w:pPr>
      <w:r>
        <w:rPr>
          <w:rFonts w:ascii="Calibri" w:hAnsi="Calibri" w:cs="Calibri"/>
          <w:b/>
          <w:szCs w:val="24"/>
        </w:rPr>
        <w:t>4</w:t>
      </w:r>
      <w:r w:rsidR="000F74E1" w:rsidRPr="00FB791D">
        <w:rPr>
          <w:rFonts w:ascii="Calibri" w:hAnsi="Calibri" w:cs="Calibri"/>
          <w:b/>
          <w:szCs w:val="24"/>
        </w:rPr>
        <w:t>,</w:t>
      </w:r>
      <w:r w:rsidR="000F74E1">
        <w:rPr>
          <w:rFonts w:ascii="Calibri" w:hAnsi="Calibri" w:cs="Calibri"/>
          <w:szCs w:val="24"/>
        </w:rPr>
        <w:t xml:space="preserve"> </w:t>
      </w:r>
      <w:r w:rsidR="000F74E1" w:rsidRPr="00FB791D">
        <w:rPr>
          <w:rFonts w:ascii="Calibri" w:hAnsi="Calibri" w:cs="Calibri"/>
          <w:b/>
          <w:szCs w:val="24"/>
        </w:rPr>
        <w:t xml:space="preserve">VÚC </w:t>
      </w:r>
      <w:r w:rsidR="0069625B" w:rsidRPr="00FB791D">
        <w:rPr>
          <w:rFonts w:ascii="Calibri" w:hAnsi="Calibri" w:cs="Calibri"/>
          <w:b/>
          <w:szCs w:val="24"/>
        </w:rPr>
        <w:t xml:space="preserve">uhradí </w:t>
      </w:r>
      <w:r w:rsidR="009C0DF0" w:rsidRPr="00FB791D">
        <w:rPr>
          <w:rFonts w:ascii="Calibri" w:hAnsi="Calibri" w:cs="Calibri"/>
          <w:b/>
          <w:szCs w:val="24"/>
        </w:rPr>
        <w:t>f</w:t>
      </w:r>
      <w:r w:rsidR="009C3FE1" w:rsidRPr="00FB791D">
        <w:rPr>
          <w:rFonts w:ascii="Calibri" w:hAnsi="Calibri" w:cs="Calibri"/>
          <w:b/>
          <w:szCs w:val="24"/>
        </w:rPr>
        <w:t>inančné prostriedky</w:t>
      </w:r>
      <w:r w:rsidR="009C0DF0" w:rsidRPr="00FB791D">
        <w:rPr>
          <w:rFonts w:ascii="Calibri" w:hAnsi="Calibri" w:cs="Calibri"/>
          <w:b/>
          <w:szCs w:val="24"/>
        </w:rPr>
        <w:t xml:space="preserve"> z príspevku</w:t>
      </w:r>
      <w:r w:rsidR="009C3FE1" w:rsidRPr="00FB791D">
        <w:rPr>
          <w:rFonts w:ascii="Calibri" w:hAnsi="Calibri" w:cs="Calibri"/>
          <w:b/>
          <w:szCs w:val="24"/>
        </w:rPr>
        <w:t xml:space="preserve"> </w:t>
      </w:r>
      <w:r w:rsidR="00A32D8C" w:rsidRPr="00FB791D">
        <w:rPr>
          <w:rFonts w:ascii="Calibri" w:hAnsi="Calibri" w:cs="Calibri"/>
          <w:b/>
          <w:szCs w:val="24"/>
        </w:rPr>
        <w:t>užívateľovi</w:t>
      </w:r>
      <w:r w:rsidR="009C0DF0" w:rsidRPr="00FB791D">
        <w:rPr>
          <w:rFonts w:ascii="Calibri" w:hAnsi="Calibri" w:cs="Calibri"/>
          <w:b/>
          <w:szCs w:val="24"/>
        </w:rPr>
        <w:t xml:space="preserve"> na účet</w:t>
      </w:r>
      <w:r w:rsidR="00370700">
        <w:rPr>
          <w:rFonts w:ascii="Calibri" w:hAnsi="Calibri" w:cs="Calibri"/>
          <w:szCs w:val="24"/>
        </w:rPr>
        <w:t>, ktorý s</w:t>
      </w:r>
      <w:r w:rsidR="006A4156">
        <w:rPr>
          <w:rFonts w:ascii="Calibri" w:hAnsi="Calibri" w:cs="Calibri"/>
          <w:szCs w:val="24"/>
        </w:rPr>
        <w:t>i užívateľ</w:t>
      </w:r>
      <w:r w:rsidR="00370700">
        <w:rPr>
          <w:rFonts w:ascii="Calibri" w:hAnsi="Calibri" w:cs="Calibri"/>
          <w:szCs w:val="24"/>
        </w:rPr>
        <w:t xml:space="preserve"> uviedo</w:t>
      </w:r>
      <w:r w:rsidR="009C0DF0">
        <w:rPr>
          <w:rFonts w:ascii="Calibri" w:hAnsi="Calibri" w:cs="Calibri"/>
          <w:szCs w:val="24"/>
        </w:rPr>
        <w:t xml:space="preserve">l </w:t>
      </w:r>
      <w:r w:rsidR="00306D80">
        <w:rPr>
          <w:rFonts w:ascii="Calibri" w:hAnsi="Calibri" w:cs="Calibri"/>
          <w:szCs w:val="24"/>
        </w:rPr>
        <w:t>v</w:t>
      </w:r>
      <w:r w:rsidR="009C0DF0">
        <w:rPr>
          <w:rFonts w:ascii="Calibri" w:hAnsi="Calibri" w:cs="Calibri"/>
          <w:szCs w:val="24"/>
        </w:rPr>
        <w:t xml:space="preserve"> žiadosti o</w:t>
      </w:r>
      <w:r w:rsidR="00370700">
        <w:rPr>
          <w:rFonts w:ascii="Calibri" w:hAnsi="Calibri" w:cs="Calibri"/>
          <w:szCs w:val="24"/>
        </w:rPr>
        <w:t> poskyt</w:t>
      </w:r>
      <w:r w:rsidR="00C61CCC">
        <w:rPr>
          <w:rFonts w:ascii="Calibri" w:hAnsi="Calibri" w:cs="Calibri"/>
          <w:szCs w:val="24"/>
        </w:rPr>
        <w:t>nutie</w:t>
      </w:r>
      <w:r w:rsidR="00370700">
        <w:rPr>
          <w:rFonts w:ascii="Calibri" w:hAnsi="Calibri" w:cs="Calibri"/>
          <w:szCs w:val="24"/>
        </w:rPr>
        <w:t xml:space="preserve"> finančných prostriedkov z príspevku</w:t>
      </w:r>
      <w:r w:rsidR="009C0DF0">
        <w:rPr>
          <w:rFonts w:ascii="Calibri" w:hAnsi="Calibri" w:cs="Calibri"/>
          <w:szCs w:val="24"/>
        </w:rPr>
        <w:t xml:space="preserve">. </w:t>
      </w:r>
    </w:p>
    <w:p w14:paraId="7603EF52" w14:textId="320CB60B" w:rsidR="001506B9" w:rsidRDefault="00915D80" w:rsidP="008716FB">
      <w:pPr>
        <w:spacing w:after="120"/>
        <w:rPr>
          <w:rFonts w:ascii="Calibri" w:hAnsi="Calibri" w:cs="Calibri"/>
          <w:szCs w:val="24"/>
        </w:rPr>
      </w:pPr>
      <w:r>
        <w:rPr>
          <w:rFonts w:ascii="Calibri" w:hAnsi="Calibri" w:cs="Calibri"/>
          <w:b/>
          <w:szCs w:val="24"/>
        </w:rPr>
        <w:t>5</w:t>
      </w:r>
      <w:r w:rsidR="001506B9" w:rsidRPr="00FB791D">
        <w:rPr>
          <w:rFonts w:ascii="Calibri" w:hAnsi="Calibri" w:cs="Calibri"/>
          <w:b/>
          <w:szCs w:val="24"/>
        </w:rPr>
        <w:t>,</w:t>
      </w:r>
      <w:r w:rsidR="001506B9">
        <w:rPr>
          <w:rFonts w:ascii="Calibri" w:hAnsi="Calibri" w:cs="Calibri"/>
          <w:szCs w:val="24"/>
        </w:rPr>
        <w:t xml:space="preserve"> Užívateľ f</w:t>
      </w:r>
      <w:r w:rsidR="006C741C">
        <w:rPr>
          <w:rFonts w:ascii="Calibri" w:hAnsi="Calibri" w:cs="Calibri"/>
          <w:szCs w:val="24"/>
        </w:rPr>
        <w:t>inančné prostriedky z príspevku v</w:t>
      </w:r>
      <w:r w:rsidR="001506B9">
        <w:rPr>
          <w:rFonts w:ascii="Calibri" w:hAnsi="Calibri" w:cs="Calibri"/>
          <w:szCs w:val="24"/>
        </w:rPr>
        <w:t> prípade:</w:t>
      </w:r>
    </w:p>
    <w:p w14:paraId="6C1302CF" w14:textId="10F2A2D0" w:rsidR="00915D80" w:rsidRDefault="006C741C" w:rsidP="00FB791D">
      <w:pPr>
        <w:pStyle w:val="Odsekzoznamu"/>
        <w:numPr>
          <w:ilvl w:val="0"/>
          <w:numId w:val="56"/>
        </w:numPr>
        <w:spacing w:after="120"/>
        <w:ind w:left="714" w:hanging="357"/>
        <w:contextualSpacing w:val="0"/>
        <w:rPr>
          <w:rFonts w:ascii="Calibri" w:hAnsi="Calibri" w:cs="Calibri"/>
          <w:szCs w:val="24"/>
        </w:rPr>
      </w:pPr>
      <w:r w:rsidRPr="00FB791D">
        <w:rPr>
          <w:rFonts w:ascii="Calibri" w:hAnsi="Calibri" w:cs="Calibri"/>
          <w:b/>
          <w:szCs w:val="24"/>
          <w:u w:val="single"/>
        </w:rPr>
        <w:t>predfinancovania</w:t>
      </w:r>
      <w:r w:rsidRPr="00FB791D">
        <w:rPr>
          <w:rFonts w:ascii="Calibri" w:hAnsi="Calibri" w:cs="Calibri"/>
          <w:szCs w:val="24"/>
        </w:rPr>
        <w:t xml:space="preserve"> </w:t>
      </w:r>
      <w:r w:rsidR="001506B9" w:rsidRPr="00FB791D">
        <w:rPr>
          <w:rFonts w:ascii="Calibri" w:hAnsi="Calibri" w:cs="Calibri"/>
          <w:szCs w:val="24"/>
        </w:rPr>
        <w:t>uhradí</w:t>
      </w:r>
      <w:r w:rsidRPr="00FB791D">
        <w:rPr>
          <w:rFonts w:ascii="Calibri" w:hAnsi="Calibri" w:cs="Calibri"/>
          <w:szCs w:val="24"/>
        </w:rPr>
        <w:t xml:space="preserve"> na účet dodávateľa v súlade s predloženou faktúrou s dodržaním doby splatnosti a následne </w:t>
      </w:r>
      <w:r w:rsidRPr="00FB791D">
        <w:rPr>
          <w:rFonts w:ascii="Calibri" w:hAnsi="Calibri" w:cs="Calibri"/>
          <w:b/>
          <w:szCs w:val="24"/>
        </w:rPr>
        <w:t xml:space="preserve">predloží na VÚC </w:t>
      </w:r>
      <w:r w:rsidRPr="00FB791D">
        <w:rPr>
          <w:rFonts w:ascii="Calibri" w:hAnsi="Calibri" w:cs="Calibri"/>
          <w:szCs w:val="24"/>
        </w:rPr>
        <w:t>vyplnený formulár</w:t>
      </w:r>
      <w:r w:rsidRPr="00FB791D">
        <w:rPr>
          <w:rFonts w:ascii="Calibri" w:hAnsi="Calibri" w:cs="Calibri"/>
          <w:b/>
          <w:szCs w:val="24"/>
        </w:rPr>
        <w:t xml:space="preserve"> žiadosti o úhradu zúčtovanie predfinancovania</w:t>
      </w:r>
      <w:r w:rsidRPr="00FB791D">
        <w:rPr>
          <w:rFonts w:ascii="Calibri" w:hAnsi="Calibri" w:cs="Calibri"/>
          <w:szCs w:val="24"/>
        </w:rPr>
        <w:t xml:space="preserve"> spolu s povinnými prílohami</w:t>
      </w:r>
      <w:r w:rsidR="005A1139" w:rsidRPr="00FB791D">
        <w:rPr>
          <w:rFonts w:ascii="Calibri" w:hAnsi="Calibri" w:cs="Calibri"/>
          <w:szCs w:val="24"/>
        </w:rPr>
        <w:t>.</w:t>
      </w:r>
      <w:r w:rsidR="001506B9" w:rsidRPr="00FB791D">
        <w:rPr>
          <w:rFonts w:ascii="Calibri" w:hAnsi="Calibri" w:cs="Calibri"/>
          <w:szCs w:val="24"/>
        </w:rPr>
        <w:t xml:space="preserve"> Postupuje podľa bodu 1</w:t>
      </w:r>
      <w:r w:rsidR="00963D6F" w:rsidRPr="00FB791D">
        <w:rPr>
          <w:rFonts w:ascii="Calibri" w:hAnsi="Calibri" w:cs="Calibri"/>
          <w:szCs w:val="24"/>
        </w:rPr>
        <w:t xml:space="preserve"> až </w:t>
      </w:r>
      <w:r w:rsidR="00D44105" w:rsidRPr="00FB791D">
        <w:rPr>
          <w:rFonts w:ascii="Calibri" w:hAnsi="Calibri" w:cs="Calibri"/>
          <w:szCs w:val="24"/>
        </w:rPr>
        <w:t>4</w:t>
      </w:r>
      <w:r w:rsidR="00963D6F" w:rsidRPr="00FB791D">
        <w:rPr>
          <w:rFonts w:ascii="Calibri" w:hAnsi="Calibri" w:cs="Calibri"/>
          <w:szCs w:val="24"/>
        </w:rPr>
        <w:t xml:space="preserve"> tohto postupu.</w:t>
      </w:r>
    </w:p>
    <w:p w14:paraId="4E5BB429" w14:textId="32406943" w:rsidR="00963D6F" w:rsidRPr="00FB791D" w:rsidRDefault="001506B9" w:rsidP="00FB791D">
      <w:pPr>
        <w:pStyle w:val="Odsekzoznamu"/>
        <w:numPr>
          <w:ilvl w:val="0"/>
          <w:numId w:val="56"/>
        </w:numPr>
        <w:spacing w:after="120"/>
        <w:ind w:left="714" w:hanging="357"/>
        <w:contextualSpacing w:val="0"/>
        <w:rPr>
          <w:rFonts w:ascii="Calibri" w:hAnsi="Calibri" w:cs="Calibri"/>
          <w:szCs w:val="24"/>
        </w:rPr>
      </w:pPr>
      <w:r w:rsidRPr="00FB791D">
        <w:rPr>
          <w:rFonts w:ascii="Calibri" w:hAnsi="Calibri" w:cs="Calibri"/>
          <w:b/>
          <w:szCs w:val="24"/>
          <w:u w:val="single"/>
        </w:rPr>
        <w:t>refundácie</w:t>
      </w:r>
      <w:r w:rsidRPr="00FB791D">
        <w:rPr>
          <w:rFonts w:ascii="Calibri" w:hAnsi="Calibri" w:cs="Calibri"/>
          <w:szCs w:val="24"/>
        </w:rPr>
        <w:t xml:space="preserve"> </w:t>
      </w:r>
      <w:r w:rsidR="00963D6F" w:rsidRPr="00FB791D">
        <w:rPr>
          <w:rFonts w:ascii="Calibri" w:hAnsi="Calibri" w:cs="Calibri"/>
          <w:szCs w:val="24"/>
        </w:rPr>
        <w:t>zúčtuje vo svojom účtovníctve.</w:t>
      </w:r>
    </w:p>
    <w:p w14:paraId="5F32CC7B" w14:textId="0E0AAA98" w:rsidR="00BE76BA" w:rsidRPr="00D23891" w:rsidRDefault="00D44105" w:rsidP="008716FB">
      <w:pPr>
        <w:spacing w:after="120"/>
        <w:rPr>
          <w:rFonts w:cstheme="minorHAnsi"/>
          <w:szCs w:val="24"/>
        </w:rPr>
      </w:pPr>
      <w:r>
        <w:rPr>
          <w:rFonts w:ascii="Calibri" w:hAnsi="Calibri" w:cs="Calibri"/>
          <w:b/>
          <w:szCs w:val="24"/>
        </w:rPr>
        <w:t xml:space="preserve">6, </w:t>
      </w:r>
      <w:r>
        <w:rPr>
          <w:rFonts w:cstheme="minorHAnsi"/>
          <w:szCs w:val="24"/>
        </w:rPr>
        <w:t xml:space="preserve">Dodávateľ </w:t>
      </w:r>
      <w:r w:rsidRPr="006E7F70">
        <w:rPr>
          <w:rFonts w:cstheme="minorHAnsi"/>
          <w:b/>
          <w:szCs w:val="24"/>
        </w:rPr>
        <w:t>dodá tovar</w:t>
      </w:r>
      <w:r>
        <w:rPr>
          <w:rFonts w:cstheme="minorHAnsi"/>
          <w:b/>
          <w:szCs w:val="24"/>
        </w:rPr>
        <w:t>/prístroj</w:t>
      </w:r>
      <w:r>
        <w:rPr>
          <w:rFonts w:cstheme="minorHAnsi"/>
          <w:szCs w:val="24"/>
        </w:rPr>
        <w:t xml:space="preserve"> užívateľovi</w:t>
      </w:r>
      <w:r>
        <w:rPr>
          <w:rFonts w:cstheme="minorHAnsi"/>
          <w:b/>
          <w:szCs w:val="24"/>
        </w:rPr>
        <w:t xml:space="preserve"> </w:t>
      </w:r>
      <w:r w:rsidRPr="00641B34">
        <w:rPr>
          <w:rFonts w:cstheme="minorHAnsi"/>
          <w:szCs w:val="24"/>
        </w:rPr>
        <w:t>(relevantné podľa uzatvorenej zmluvy/objednávky dodávateľa s užívateľom)</w:t>
      </w:r>
      <w:r>
        <w:rPr>
          <w:rFonts w:cstheme="minorHAnsi"/>
          <w:szCs w:val="24"/>
        </w:rPr>
        <w:t>.</w:t>
      </w:r>
    </w:p>
    <w:p w14:paraId="3ADB7FB9" w14:textId="75BB5810" w:rsidR="00A32D8C" w:rsidRPr="00E6563C" w:rsidRDefault="00683CC9" w:rsidP="00FB791D">
      <w:pPr>
        <w:spacing w:after="0" w:line="283" w:lineRule="auto"/>
      </w:pPr>
      <w:bookmarkStart w:id="110" w:name="_Toc83373181"/>
      <w:r>
        <w:rPr>
          <w:rFonts w:eastAsiaTheme="majorEastAsia" w:cstheme="majorBidi"/>
          <w:b/>
          <w:color w:val="2E74B5" w:themeColor="accent1" w:themeShade="BF"/>
          <w:sz w:val="28"/>
          <w:szCs w:val="24"/>
        </w:rPr>
        <w:t>3.7</w:t>
      </w:r>
      <w:r>
        <w:rPr>
          <w:rFonts w:eastAsiaTheme="majorEastAsia" w:cstheme="majorBidi"/>
          <w:b/>
          <w:color w:val="2E74B5" w:themeColor="accent1" w:themeShade="BF"/>
          <w:sz w:val="28"/>
          <w:szCs w:val="24"/>
        </w:rPr>
        <w:tab/>
      </w:r>
      <w:r w:rsidR="00E6563C" w:rsidRPr="00FB791D">
        <w:rPr>
          <w:rFonts w:eastAsiaTheme="majorEastAsia" w:cstheme="majorBidi"/>
          <w:b/>
          <w:color w:val="2E74B5" w:themeColor="accent1" w:themeShade="BF"/>
          <w:sz w:val="28"/>
          <w:szCs w:val="24"/>
        </w:rPr>
        <w:t>Príspevok užívateľa k plneniu merateľných ukazovateľov a udržateľnosť projektu</w:t>
      </w:r>
      <w:bookmarkEnd w:id="110"/>
    </w:p>
    <w:p w14:paraId="011F8E66" w14:textId="5CE93FE5" w:rsidR="008512AD" w:rsidRDefault="00EF34A3" w:rsidP="00FB791D">
      <w:pPr>
        <w:spacing w:after="120" w:line="283" w:lineRule="auto"/>
      </w:pPr>
      <w:r>
        <w:rPr>
          <w:lang w:eastAsia="cs-CZ"/>
        </w:rPr>
        <w:t>Monitorovanie projektu trvá počas celej platnosti a účinnosti Zmluvy</w:t>
      </w:r>
      <w:r>
        <w:rPr>
          <w:rFonts w:cs="Calibri"/>
        </w:rPr>
        <w:t>.</w:t>
      </w:r>
      <w:r w:rsidR="00AF568D" w:rsidRPr="00861C73">
        <w:rPr>
          <w:rFonts w:cs="Calibri"/>
        </w:rPr>
        <w:t xml:space="preserve"> </w:t>
      </w:r>
      <w:r>
        <w:rPr>
          <w:rFonts w:cs="Calibri"/>
        </w:rPr>
        <w:t xml:space="preserve">Užívateľ </w:t>
      </w:r>
      <w:r w:rsidR="00AF568D" w:rsidRPr="00861C73">
        <w:rPr>
          <w:rFonts w:cs="Calibri"/>
        </w:rPr>
        <w:t>predkladá informáciu o plnení  príspevku merateľného ukazovateľa</w:t>
      </w:r>
      <w:r w:rsidR="00AF568D">
        <w:rPr>
          <w:rFonts w:cs="Calibri"/>
        </w:rPr>
        <w:t xml:space="preserve"> </w:t>
      </w:r>
      <w:r w:rsidR="00AF568D" w:rsidRPr="0085651C">
        <w:rPr>
          <w:rFonts w:cstheme="minorHAnsi"/>
          <w:szCs w:val="24"/>
        </w:rPr>
        <w:t>platné</w:t>
      </w:r>
      <w:r w:rsidR="006B665D">
        <w:rPr>
          <w:rFonts w:cstheme="minorHAnsi"/>
          <w:szCs w:val="24"/>
        </w:rPr>
        <w:t>ho</w:t>
      </w:r>
      <w:r w:rsidR="00AF568D" w:rsidRPr="0085651C">
        <w:rPr>
          <w:rFonts w:cstheme="minorHAnsi"/>
          <w:szCs w:val="24"/>
        </w:rPr>
        <w:t xml:space="preserve"> pre VÚC</w:t>
      </w:r>
      <w:r w:rsidR="00AF568D" w:rsidRPr="00861C73">
        <w:rPr>
          <w:rFonts w:cs="Calibri"/>
        </w:rPr>
        <w:t>, ku ktoré</w:t>
      </w:r>
      <w:r w:rsidR="00AF568D">
        <w:rPr>
          <w:rFonts w:cs="Calibri"/>
        </w:rPr>
        <w:t xml:space="preserve">mu sa zaviazal. </w:t>
      </w:r>
      <w:r w:rsidR="00AF568D">
        <w:t>Výstupy dosiahnuté realizáciou aktivít projektu, musia byť kvantifikované prostredníctvom merateľných ukazovateľov definovaných v prílohe č. 5 tejto príručky s názvom „</w:t>
      </w:r>
      <w:r w:rsidR="00684EF3" w:rsidRPr="000005AC">
        <w:t>Merateľné ukazovatele projektu a iné údaje</w:t>
      </w:r>
      <w:r w:rsidR="00AF568D">
        <w:t>.“</w:t>
      </w:r>
      <w:r w:rsidR="00CE543F">
        <w:t xml:space="preserve"> </w:t>
      </w:r>
    </w:p>
    <w:p w14:paraId="32A69BD3" w14:textId="30097AF9" w:rsidR="00AF568D" w:rsidRPr="00FB791D" w:rsidRDefault="00775F4B" w:rsidP="00FB791D">
      <w:pPr>
        <w:spacing w:after="120" w:line="283" w:lineRule="auto"/>
        <w:rPr>
          <w:i/>
          <w:color w:val="2E74B5" w:themeColor="accent1" w:themeShade="BF"/>
        </w:rPr>
      </w:pPr>
      <w:r>
        <w:rPr>
          <w:i/>
          <w:color w:val="2E74B5" w:themeColor="accent1" w:themeShade="BF"/>
        </w:rPr>
        <w:t>U</w:t>
      </w:r>
      <w:r w:rsidR="00BD634A" w:rsidRPr="00FB791D">
        <w:rPr>
          <w:i/>
          <w:color w:val="2E74B5" w:themeColor="accent1" w:themeShade="BF"/>
        </w:rPr>
        <w:t>žívateľ predkladá</w:t>
      </w:r>
      <w:r w:rsidR="009214C7" w:rsidRPr="00FB791D">
        <w:rPr>
          <w:i/>
          <w:color w:val="2E74B5" w:themeColor="accent1" w:themeShade="BF"/>
        </w:rPr>
        <w:t xml:space="preserve"> </w:t>
      </w:r>
      <w:r w:rsidR="008512AD" w:rsidRPr="00FB791D">
        <w:rPr>
          <w:i/>
          <w:color w:val="2E74B5" w:themeColor="accent1" w:themeShade="BF"/>
        </w:rPr>
        <w:t xml:space="preserve">informáciu </w:t>
      </w:r>
      <w:r w:rsidR="008512AD" w:rsidRPr="00FB791D">
        <w:rPr>
          <w:rFonts w:cs="Calibri"/>
          <w:i/>
          <w:color w:val="2E74B5" w:themeColor="accent1" w:themeShade="BF"/>
        </w:rPr>
        <w:t>o plnení  príspevku merateľného</w:t>
      </w:r>
      <w:r w:rsidR="009214C7" w:rsidRPr="00FB791D">
        <w:rPr>
          <w:rFonts w:cs="Calibri"/>
          <w:i/>
          <w:color w:val="2E74B5" w:themeColor="accent1" w:themeShade="BF"/>
        </w:rPr>
        <w:t xml:space="preserve"> ukazovateľa</w:t>
      </w:r>
      <w:r w:rsidR="008512AD" w:rsidRPr="00FB791D">
        <w:rPr>
          <w:rFonts w:cs="Calibri"/>
          <w:i/>
          <w:color w:val="2E74B5" w:themeColor="accent1" w:themeShade="BF"/>
        </w:rPr>
        <w:t>:</w:t>
      </w:r>
    </w:p>
    <w:p w14:paraId="3CB4AD0B" w14:textId="63DE6163" w:rsidR="008512AD" w:rsidRDefault="00BD634A" w:rsidP="00FB791D">
      <w:pPr>
        <w:spacing w:after="120" w:line="283" w:lineRule="auto"/>
        <w:rPr>
          <w:rFonts w:cs="Calibri"/>
          <w:b/>
        </w:rPr>
      </w:pPr>
      <w:r>
        <w:rPr>
          <w:rFonts w:cs="Calibri"/>
          <w:b/>
        </w:rPr>
        <w:t>1</w:t>
      </w:r>
      <w:r w:rsidR="008512AD" w:rsidRPr="00FB791D">
        <w:rPr>
          <w:rFonts w:cs="Calibri"/>
          <w:b/>
        </w:rPr>
        <w:t xml:space="preserve">. </w:t>
      </w:r>
      <w:r w:rsidR="00EF34A3">
        <w:rPr>
          <w:rFonts w:cs="Calibri"/>
          <w:b/>
        </w:rPr>
        <w:t>na konci</w:t>
      </w:r>
      <w:r w:rsidR="00064B95" w:rsidRPr="00064B95">
        <w:rPr>
          <w:rFonts w:cs="Calibri"/>
          <w:b/>
        </w:rPr>
        <w:t xml:space="preserve"> reali</w:t>
      </w:r>
      <w:r w:rsidR="00064B95">
        <w:rPr>
          <w:rFonts w:cs="Calibri"/>
          <w:b/>
        </w:rPr>
        <w:t>zácie hlavných aktivít projektu</w:t>
      </w:r>
    </w:p>
    <w:p w14:paraId="7A5F5798" w14:textId="6BC52182" w:rsidR="008512AD" w:rsidRPr="008512AD" w:rsidRDefault="008512AD" w:rsidP="00FB791D">
      <w:pPr>
        <w:spacing w:after="120" w:line="283" w:lineRule="auto"/>
      </w:pPr>
      <w:r>
        <w:rPr>
          <w:rFonts w:cs="Calibri"/>
        </w:rPr>
        <w:t xml:space="preserve">- </w:t>
      </w:r>
      <w:r w:rsidR="00EF34A3">
        <w:rPr>
          <w:rFonts w:cs="Calibri"/>
        </w:rPr>
        <w:t xml:space="preserve"> </w:t>
      </w:r>
      <w:r w:rsidR="00EF34A3">
        <w:t xml:space="preserve">užívateľ na základe písomnej výzvy VÚC, predkladá monitorovaciu správu </w:t>
      </w:r>
      <w:r w:rsidR="00EF34A3" w:rsidRPr="00FB791D">
        <w:rPr>
          <w:b/>
        </w:rPr>
        <w:t>na konci realizácie hlavných aktivít projektu</w:t>
      </w:r>
      <w:r w:rsidR="00EF34A3" w:rsidRPr="008512AD">
        <w:rPr>
          <w:rFonts w:cs="Calibri"/>
        </w:rPr>
        <w:t xml:space="preserve"> </w:t>
      </w:r>
      <w:r w:rsidR="00EF34A3">
        <w:rPr>
          <w:rFonts w:cs="Calibri"/>
        </w:rPr>
        <w:t>(</w:t>
      </w:r>
      <w:r w:rsidR="00EF34A3" w:rsidRPr="008512AD">
        <w:rPr>
          <w:rFonts w:cs="Calibri"/>
        </w:rPr>
        <w:t xml:space="preserve">užívateľovi je </w:t>
      </w:r>
      <w:r w:rsidR="00EF34A3">
        <w:rPr>
          <w:rFonts w:cs="Calibri"/>
        </w:rPr>
        <w:t>vyplatená</w:t>
      </w:r>
      <w:r w:rsidR="00EF34A3" w:rsidRPr="008512AD">
        <w:rPr>
          <w:rFonts w:cs="Calibri"/>
        </w:rPr>
        <w:t xml:space="preserve"> posledná žiadosť o</w:t>
      </w:r>
      <w:r w:rsidR="00EF34A3">
        <w:rPr>
          <w:rFonts w:cs="Calibri"/>
        </w:rPr>
        <w:t> úhradu)</w:t>
      </w:r>
      <w:r w:rsidR="00EF34A3">
        <w:t xml:space="preserve">, ktorá obsahuje výstupový merateľný ukazovateľ – </w:t>
      </w:r>
      <w:r w:rsidR="009E7AA4">
        <w:t>„</w:t>
      </w:r>
      <w:r w:rsidR="00EF34A3" w:rsidRPr="00FB791D">
        <w:rPr>
          <w:i/>
        </w:rPr>
        <w:t>Kapacita modernizovaných zariadení zdravotnej starostlivosti</w:t>
      </w:r>
      <w:r w:rsidR="009E7AA4">
        <w:rPr>
          <w:i/>
        </w:rPr>
        <w:t>“</w:t>
      </w:r>
      <w:r w:rsidR="00EF34A3">
        <w:t xml:space="preserve">. </w:t>
      </w:r>
    </w:p>
    <w:p w14:paraId="36B06D96" w14:textId="14AA1282" w:rsidR="0073223E" w:rsidRDefault="00BD634A" w:rsidP="00FB791D">
      <w:pPr>
        <w:spacing w:after="120" w:line="283" w:lineRule="auto"/>
        <w:rPr>
          <w:rFonts w:cs="Calibri"/>
          <w:b/>
        </w:rPr>
      </w:pPr>
      <w:r>
        <w:rPr>
          <w:rFonts w:cs="Calibri"/>
          <w:b/>
        </w:rPr>
        <w:t>2</w:t>
      </w:r>
      <w:r w:rsidR="008512AD" w:rsidRPr="00FB791D">
        <w:rPr>
          <w:rFonts w:cs="Calibri"/>
          <w:b/>
        </w:rPr>
        <w:t>. v</w:t>
      </w:r>
      <w:r w:rsidR="00064B95" w:rsidRPr="00064B95">
        <w:rPr>
          <w:rFonts w:cs="Calibri"/>
          <w:b/>
        </w:rPr>
        <w:t xml:space="preserve"> rámci</w:t>
      </w:r>
      <w:r w:rsidR="008512AD" w:rsidRPr="00FB791D">
        <w:rPr>
          <w:rFonts w:cs="Calibri"/>
          <w:b/>
        </w:rPr>
        <w:t xml:space="preserve"> udržateľnosti</w:t>
      </w:r>
      <w:r w:rsidR="008512AD">
        <w:rPr>
          <w:rFonts w:cs="Calibri"/>
          <w:b/>
        </w:rPr>
        <w:t xml:space="preserve"> projektu</w:t>
      </w:r>
      <w:r w:rsidR="00161DE6">
        <w:rPr>
          <w:rStyle w:val="Odkaznapoznmkupodiarou"/>
          <w:rFonts w:cs="Calibri"/>
          <w:b/>
        </w:rPr>
        <w:footnoteReference w:id="14"/>
      </w:r>
    </w:p>
    <w:p w14:paraId="2968E7A3" w14:textId="404585F3" w:rsidR="008512AD" w:rsidRDefault="008512AD">
      <w:pPr>
        <w:spacing w:after="0" w:line="283" w:lineRule="auto"/>
        <w:rPr>
          <w:rFonts w:cs="Calibri"/>
        </w:rPr>
      </w:pPr>
      <w:r>
        <w:t xml:space="preserve">- </w:t>
      </w:r>
      <w:r w:rsidR="009E7AA4">
        <w:t xml:space="preserve">následne, v rámci udržateľnosti projektu a to </w:t>
      </w:r>
      <w:r w:rsidR="009E7AA4" w:rsidRPr="00FB791D">
        <w:rPr>
          <w:b/>
        </w:rPr>
        <w:t>12 mesiacov po ukončení realizácie hlavných aktivít projektu</w:t>
      </w:r>
      <w:r w:rsidR="009E7AA4">
        <w:t xml:space="preserve">, predkladá užívateľ výsledkový merateľný ukazovateľ – </w:t>
      </w:r>
      <w:r w:rsidR="009E7AA4" w:rsidRPr="00FB791D">
        <w:rPr>
          <w:i/>
        </w:rPr>
        <w:t>„Používatelia modernizovaných zariadení zdravotnej starostlivosti“</w:t>
      </w:r>
      <w:r w:rsidR="00EF34A3">
        <w:rPr>
          <w:rFonts w:cs="Calibri"/>
        </w:rPr>
        <w:t xml:space="preserve">, </w:t>
      </w:r>
      <w:r w:rsidR="00EF34A3">
        <w:t xml:space="preserve">pričom v prípade, ak na základe overenia veľkostnej kategórie podniku užívateľ spĺňa definíciu MSP (malý a stredný podnik), doba udržateľnosti sa skracuje na </w:t>
      </w:r>
      <w:r w:rsidR="00EF34A3" w:rsidRPr="00FB791D">
        <w:rPr>
          <w:b/>
        </w:rPr>
        <w:t>3 roky</w:t>
      </w:r>
      <w:r w:rsidR="00BD634A">
        <w:rPr>
          <w:rFonts w:cs="Calibri"/>
        </w:rPr>
        <w:t>. Počas tejto doby poskytuje</w:t>
      </w:r>
      <w:r w:rsidR="009214C7" w:rsidRPr="00861C73">
        <w:rPr>
          <w:rFonts w:cs="Calibri"/>
        </w:rPr>
        <w:t xml:space="preserve"> maximálnu súčinnosť VÚC a všetkým oprávneným osobám (napr. pri vykonávaní kontroly alebo auditu) až do skončenia 5-ročnej</w:t>
      </w:r>
      <w:r w:rsidR="00EF34A3">
        <w:rPr>
          <w:rFonts w:cs="Calibri"/>
        </w:rPr>
        <w:t xml:space="preserve"> resp</w:t>
      </w:r>
      <w:r w:rsidR="009E7AA4">
        <w:rPr>
          <w:rFonts w:cs="Calibri"/>
        </w:rPr>
        <w:t>.</w:t>
      </w:r>
      <w:r w:rsidR="00EF34A3">
        <w:rPr>
          <w:rFonts w:cs="Calibri"/>
        </w:rPr>
        <w:t xml:space="preserve"> 3-ročnej</w:t>
      </w:r>
      <w:r w:rsidR="009214C7" w:rsidRPr="00861C73">
        <w:rPr>
          <w:rFonts w:cs="Calibri"/>
        </w:rPr>
        <w:t xml:space="preserve"> udržateľnosti projektu</w:t>
      </w:r>
      <w:r w:rsidR="00BD634A">
        <w:rPr>
          <w:rFonts w:cs="Calibri"/>
        </w:rPr>
        <w:t>.</w:t>
      </w:r>
      <w:r w:rsidR="00140D36">
        <w:rPr>
          <w:rFonts w:cs="Calibri"/>
        </w:rPr>
        <w:t xml:space="preserve"> </w:t>
      </w:r>
    </w:p>
    <w:p w14:paraId="388B3161" w14:textId="77777777" w:rsidR="00140D36" w:rsidRDefault="00140D36" w:rsidP="00FB791D">
      <w:pPr>
        <w:spacing w:after="0" w:line="283" w:lineRule="auto"/>
        <w:ind w:left="5"/>
        <w:jc w:val="left"/>
        <w:rPr>
          <w:rFonts w:ascii="Calibri" w:eastAsia="Calibri" w:hAnsi="Calibri" w:cs="Calibri"/>
          <w:b/>
        </w:rPr>
      </w:pPr>
    </w:p>
    <w:p w14:paraId="4EF235EC" w14:textId="77777777" w:rsidR="00BD634A" w:rsidRPr="00FB791D" w:rsidRDefault="00140D36" w:rsidP="00FB791D">
      <w:pPr>
        <w:spacing w:after="0"/>
        <w:ind w:left="5"/>
        <w:jc w:val="left"/>
        <w:rPr>
          <w:sz w:val="20"/>
          <w:szCs w:val="20"/>
        </w:rPr>
      </w:pPr>
      <w:r w:rsidRPr="00FB791D">
        <w:rPr>
          <w:rFonts w:ascii="Calibri" w:eastAsia="Calibri" w:hAnsi="Calibri" w:cs="Calibri"/>
          <w:sz w:val="20"/>
          <w:szCs w:val="20"/>
        </w:rPr>
        <w:t xml:space="preserve">Tabuľka č. : Prehľad merateľných ukazovateľov projektu </w:t>
      </w:r>
    </w:p>
    <w:tbl>
      <w:tblPr>
        <w:tblStyle w:val="Mriekatabuky"/>
        <w:tblW w:w="9493" w:type="dxa"/>
        <w:tblLook w:val="04A0" w:firstRow="1" w:lastRow="0" w:firstColumn="1" w:lastColumn="0" w:noHBand="0" w:noVBand="1"/>
      </w:tblPr>
      <w:tblGrid>
        <w:gridCol w:w="2265"/>
        <w:gridCol w:w="2265"/>
        <w:gridCol w:w="2266"/>
        <w:gridCol w:w="2697"/>
      </w:tblGrid>
      <w:tr w:rsidR="00BD634A" w14:paraId="6FCD5A2D" w14:textId="77777777" w:rsidTr="00FB791D">
        <w:tc>
          <w:tcPr>
            <w:tcW w:w="2265" w:type="dxa"/>
            <w:shd w:val="clear" w:color="auto" w:fill="2E74B5" w:themeFill="accent1" w:themeFillShade="BF"/>
            <w:vAlign w:val="center"/>
          </w:tcPr>
          <w:p w14:paraId="3D0B76DA" w14:textId="77777777" w:rsidR="00BD634A" w:rsidRPr="00FB791D" w:rsidRDefault="00BD634A" w:rsidP="004B1486">
            <w:pPr>
              <w:spacing w:line="242" w:lineRule="auto"/>
              <w:jc w:val="center"/>
              <w:rPr>
                <w:sz w:val="20"/>
                <w:szCs w:val="20"/>
              </w:rPr>
            </w:pPr>
            <w:r w:rsidRPr="00140D36">
              <w:rPr>
                <w:rFonts w:ascii="Calibri" w:eastAsia="Calibri" w:hAnsi="Calibri" w:cs="Calibri"/>
                <w:b/>
                <w:color w:val="FFFFFF"/>
                <w:sz w:val="20"/>
                <w:szCs w:val="20"/>
              </w:rPr>
              <w:t>Typ merateľného</w:t>
            </w:r>
          </w:p>
          <w:p w14:paraId="7BDB540C" w14:textId="77777777" w:rsidR="00BD634A" w:rsidRPr="00FB791D" w:rsidRDefault="00BD634A" w:rsidP="00FB791D">
            <w:pPr>
              <w:spacing w:line="283" w:lineRule="auto"/>
              <w:jc w:val="center"/>
              <w:rPr>
                <w:rFonts w:cs="Calibri"/>
                <w:sz w:val="20"/>
                <w:szCs w:val="20"/>
              </w:rPr>
            </w:pPr>
            <w:r w:rsidRPr="00140D36">
              <w:rPr>
                <w:rFonts w:ascii="Calibri" w:eastAsia="Calibri" w:hAnsi="Calibri" w:cs="Calibri"/>
                <w:b/>
                <w:color w:val="FFFFFF"/>
                <w:sz w:val="20"/>
                <w:szCs w:val="20"/>
              </w:rPr>
              <w:t>ukazovateľa projektu</w:t>
            </w:r>
          </w:p>
        </w:tc>
        <w:tc>
          <w:tcPr>
            <w:tcW w:w="2265" w:type="dxa"/>
            <w:shd w:val="clear" w:color="auto" w:fill="2E74B5" w:themeFill="accent1" w:themeFillShade="BF"/>
            <w:vAlign w:val="center"/>
          </w:tcPr>
          <w:p w14:paraId="28343BCF" w14:textId="77777777" w:rsidR="00BD634A" w:rsidRPr="00FB791D" w:rsidRDefault="00BD634A" w:rsidP="00FB791D">
            <w:pPr>
              <w:spacing w:line="283" w:lineRule="auto"/>
              <w:jc w:val="center"/>
              <w:rPr>
                <w:rFonts w:cs="Calibri"/>
                <w:sz w:val="20"/>
                <w:szCs w:val="20"/>
              </w:rPr>
            </w:pPr>
            <w:r w:rsidRPr="00140D36">
              <w:rPr>
                <w:rFonts w:ascii="Calibri" w:eastAsia="Calibri" w:hAnsi="Calibri" w:cs="Calibri"/>
                <w:b/>
                <w:color w:val="FFFFFF"/>
                <w:sz w:val="20"/>
                <w:szCs w:val="20"/>
              </w:rPr>
              <w:t>Názov merateľného ukazovateľa projektu</w:t>
            </w:r>
          </w:p>
        </w:tc>
        <w:tc>
          <w:tcPr>
            <w:tcW w:w="2266" w:type="dxa"/>
            <w:shd w:val="clear" w:color="auto" w:fill="2E74B5" w:themeFill="accent1" w:themeFillShade="BF"/>
            <w:vAlign w:val="center"/>
          </w:tcPr>
          <w:p w14:paraId="76E739F4" w14:textId="5F33EF1E" w:rsidR="00BD634A" w:rsidRPr="00FB791D" w:rsidRDefault="004B1486" w:rsidP="00FB791D">
            <w:pPr>
              <w:spacing w:line="283" w:lineRule="auto"/>
              <w:jc w:val="center"/>
              <w:rPr>
                <w:rFonts w:cs="Calibri"/>
                <w:sz w:val="20"/>
                <w:szCs w:val="20"/>
              </w:rPr>
            </w:pPr>
            <w:r w:rsidRPr="00140D36">
              <w:rPr>
                <w:rFonts w:ascii="Calibri" w:eastAsia="Calibri" w:hAnsi="Calibri" w:cs="Calibri"/>
                <w:b/>
                <w:color w:val="FFFFFF"/>
                <w:sz w:val="20"/>
                <w:szCs w:val="20"/>
              </w:rPr>
              <w:t>Me</w:t>
            </w:r>
            <w:r w:rsidR="0016536E">
              <w:rPr>
                <w:rFonts w:ascii="Calibri" w:eastAsia="Calibri" w:hAnsi="Calibri" w:cs="Calibri"/>
                <w:b/>
                <w:color w:val="FFFFFF"/>
                <w:sz w:val="20"/>
                <w:szCs w:val="20"/>
              </w:rPr>
              <w:t xml:space="preserve">rná </w:t>
            </w:r>
            <w:r w:rsidRPr="00140D36">
              <w:rPr>
                <w:rFonts w:ascii="Calibri" w:eastAsia="Calibri" w:hAnsi="Calibri" w:cs="Calibri"/>
                <w:b/>
                <w:color w:val="FFFFFF"/>
                <w:sz w:val="20"/>
                <w:szCs w:val="20"/>
              </w:rPr>
              <w:t>jednotka</w:t>
            </w:r>
          </w:p>
        </w:tc>
        <w:tc>
          <w:tcPr>
            <w:tcW w:w="2697" w:type="dxa"/>
            <w:shd w:val="clear" w:color="auto" w:fill="2E74B5" w:themeFill="accent1" w:themeFillShade="BF"/>
            <w:vAlign w:val="center"/>
          </w:tcPr>
          <w:p w14:paraId="1FA749F7" w14:textId="77777777" w:rsidR="00BD634A" w:rsidRPr="00FB791D" w:rsidRDefault="004B1486" w:rsidP="00FB791D">
            <w:pPr>
              <w:spacing w:line="283" w:lineRule="auto"/>
              <w:jc w:val="center"/>
              <w:rPr>
                <w:rFonts w:cs="Calibri"/>
                <w:sz w:val="20"/>
                <w:szCs w:val="20"/>
              </w:rPr>
            </w:pPr>
            <w:r w:rsidRPr="00140D36">
              <w:rPr>
                <w:rFonts w:ascii="Calibri" w:eastAsia="Calibri" w:hAnsi="Calibri" w:cs="Calibri"/>
                <w:b/>
                <w:color w:val="FFFFFF"/>
                <w:sz w:val="20"/>
                <w:szCs w:val="20"/>
              </w:rPr>
              <w:t>Čas plnenia merateľného ukazovateľa projektu</w:t>
            </w:r>
          </w:p>
        </w:tc>
      </w:tr>
      <w:tr w:rsidR="00BD634A" w14:paraId="1DFAC90E" w14:textId="77777777" w:rsidTr="00FB791D">
        <w:tc>
          <w:tcPr>
            <w:tcW w:w="2265" w:type="dxa"/>
            <w:vAlign w:val="center"/>
          </w:tcPr>
          <w:p w14:paraId="34095B32" w14:textId="77777777" w:rsidR="00BD634A" w:rsidRPr="00FB791D" w:rsidRDefault="004B1486" w:rsidP="00FB791D">
            <w:pPr>
              <w:spacing w:line="283" w:lineRule="auto"/>
              <w:jc w:val="center"/>
              <w:rPr>
                <w:rFonts w:cs="Calibri"/>
                <w:sz w:val="20"/>
                <w:szCs w:val="20"/>
              </w:rPr>
            </w:pPr>
            <w:r w:rsidRPr="00FB791D">
              <w:rPr>
                <w:rFonts w:cs="Calibri"/>
                <w:sz w:val="20"/>
                <w:szCs w:val="20"/>
              </w:rPr>
              <w:t>Výstup</w:t>
            </w:r>
          </w:p>
        </w:tc>
        <w:tc>
          <w:tcPr>
            <w:tcW w:w="2265" w:type="dxa"/>
            <w:vAlign w:val="center"/>
          </w:tcPr>
          <w:p w14:paraId="65FC67E6" w14:textId="77777777" w:rsidR="00BD634A" w:rsidRPr="00FB791D" w:rsidRDefault="004B1486" w:rsidP="00FB791D">
            <w:pPr>
              <w:spacing w:line="283" w:lineRule="auto"/>
              <w:jc w:val="center"/>
              <w:rPr>
                <w:rFonts w:cs="Calibri"/>
                <w:sz w:val="20"/>
                <w:szCs w:val="20"/>
              </w:rPr>
            </w:pPr>
            <w:r w:rsidRPr="00140D36">
              <w:rPr>
                <w:sz w:val="20"/>
                <w:szCs w:val="20"/>
              </w:rPr>
              <w:t>Kapacita nových alebo modernizovaných zariadení zdravotnej starostlivosti</w:t>
            </w:r>
          </w:p>
        </w:tc>
        <w:tc>
          <w:tcPr>
            <w:tcW w:w="2266" w:type="dxa"/>
            <w:vAlign w:val="center"/>
          </w:tcPr>
          <w:p w14:paraId="1F2AE17C" w14:textId="77777777" w:rsidR="00BD634A" w:rsidRPr="00FB791D" w:rsidRDefault="004B1486" w:rsidP="00FB791D">
            <w:pPr>
              <w:spacing w:line="283" w:lineRule="auto"/>
              <w:jc w:val="center"/>
              <w:rPr>
                <w:rFonts w:cs="Calibri"/>
                <w:sz w:val="20"/>
                <w:szCs w:val="20"/>
              </w:rPr>
            </w:pPr>
            <w:r w:rsidRPr="00140D36">
              <w:rPr>
                <w:sz w:val="20"/>
                <w:szCs w:val="20"/>
              </w:rPr>
              <w:t>osoby/rok</w:t>
            </w:r>
          </w:p>
        </w:tc>
        <w:tc>
          <w:tcPr>
            <w:tcW w:w="2697" w:type="dxa"/>
            <w:vAlign w:val="center"/>
          </w:tcPr>
          <w:p w14:paraId="4B192059" w14:textId="77777777" w:rsidR="00BD634A" w:rsidRPr="00FB791D" w:rsidRDefault="004B1486" w:rsidP="00FB791D">
            <w:pPr>
              <w:spacing w:line="283" w:lineRule="auto"/>
              <w:jc w:val="center"/>
              <w:rPr>
                <w:rFonts w:cs="Calibri"/>
                <w:sz w:val="20"/>
                <w:szCs w:val="20"/>
              </w:rPr>
            </w:pPr>
            <w:r w:rsidRPr="00140D36">
              <w:rPr>
                <w:sz w:val="20"/>
                <w:szCs w:val="20"/>
              </w:rPr>
              <w:t>ku koncu realizácie hlavných aktivít projektu</w:t>
            </w:r>
          </w:p>
        </w:tc>
      </w:tr>
      <w:tr w:rsidR="00BD634A" w14:paraId="1B6429A1" w14:textId="77777777" w:rsidTr="00FB791D">
        <w:tc>
          <w:tcPr>
            <w:tcW w:w="2265" w:type="dxa"/>
            <w:vAlign w:val="center"/>
          </w:tcPr>
          <w:p w14:paraId="38FFE5F1" w14:textId="77777777" w:rsidR="00BD634A" w:rsidRPr="00FB791D" w:rsidRDefault="004B1486" w:rsidP="00FB791D">
            <w:pPr>
              <w:spacing w:line="283" w:lineRule="auto"/>
              <w:jc w:val="center"/>
              <w:rPr>
                <w:rFonts w:cs="Calibri"/>
                <w:sz w:val="20"/>
                <w:szCs w:val="20"/>
              </w:rPr>
            </w:pPr>
            <w:r w:rsidRPr="00FB791D">
              <w:rPr>
                <w:rFonts w:cs="Calibri"/>
                <w:sz w:val="20"/>
                <w:szCs w:val="20"/>
              </w:rPr>
              <w:t>Výsledok</w:t>
            </w:r>
          </w:p>
        </w:tc>
        <w:tc>
          <w:tcPr>
            <w:tcW w:w="2265" w:type="dxa"/>
            <w:vAlign w:val="center"/>
          </w:tcPr>
          <w:p w14:paraId="4C252FCF" w14:textId="77777777" w:rsidR="00BD634A" w:rsidRPr="00FB791D" w:rsidRDefault="004B1486" w:rsidP="00FB791D">
            <w:pPr>
              <w:spacing w:line="283" w:lineRule="auto"/>
              <w:jc w:val="center"/>
              <w:rPr>
                <w:rFonts w:cs="Calibri"/>
                <w:sz w:val="20"/>
                <w:szCs w:val="20"/>
              </w:rPr>
            </w:pPr>
            <w:r w:rsidRPr="00140D36">
              <w:rPr>
                <w:sz w:val="20"/>
                <w:szCs w:val="20"/>
              </w:rPr>
              <w:t>Používatelia nových alebo modernizovaných zariadení zdravotnej starostlivosti za rok</w:t>
            </w:r>
          </w:p>
        </w:tc>
        <w:tc>
          <w:tcPr>
            <w:tcW w:w="2266" w:type="dxa"/>
            <w:vAlign w:val="center"/>
          </w:tcPr>
          <w:p w14:paraId="49A7E932" w14:textId="77777777" w:rsidR="00BD634A" w:rsidRPr="00FB791D" w:rsidRDefault="004B1486" w:rsidP="00FB791D">
            <w:pPr>
              <w:spacing w:line="283" w:lineRule="auto"/>
              <w:jc w:val="center"/>
              <w:rPr>
                <w:rFonts w:cs="Calibri"/>
                <w:sz w:val="20"/>
                <w:szCs w:val="20"/>
              </w:rPr>
            </w:pPr>
            <w:r w:rsidRPr="00140D36">
              <w:rPr>
                <w:sz w:val="20"/>
                <w:szCs w:val="20"/>
              </w:rPr>
              <w:t>používatelia/rok</w:t>
            </w:r>
          </w:p>
        </w:tc>
        <w:tc>
          <w:tcPr>
            <w:tcW w:w="2697" w:type="dxa"/>
            <w:vAlign w:val="center"/>
          </w:tcPr>
          <w:p w14:paraId="49AA0A91" w14:textId="77777777" w:rsidR="00BD634A" w:rsidRPr="00FB791D" w:rsidRDefault="004B1486" w:rsidP="00FB791D">
            <w:pPr>
              <w:spacing w:line="283" w:lineRule="auto"/>
              <w:jc w:val="center"/>
              <w:rPr>
                <w:rFonts w:cs="Calibri"/>
                <w:sz w:val="20"/>
                <w:szCs w:val="20"/>
              </w:rPr>
            </w:pPr>
            <w:r w:rsidRPr="00140D36">
              <w:rPr>
                <w:sz w:val="20"/>
                <w:szCs w:val="20"/>
              </w:rPr>
              <w:t>v rámci udržateľnosti projektu</w:t>
            </w:r>
          </w:p>
        </w:tc>
      </w:tr>
    </w:tbl>
    <w:p w14:paraId="7CEFA951" w14:textId="6925FF83" w:rsidR="002324CB" w:rsidRDefault="002324CB" w:rsidP="00AF568D">
      <w:pPr>
        <w:spacing w:after="0" w:line="283" w:lineRule="auto"/>
        <w:rPr>
          <w:rFonts w:cstheme="minorHAnsi"/>
          <w:szCs w:val="24"/>
        </w:rPr>
      </w:pPr>
    </w:p>
    <w:p w14:paraId="0DA984C2" w14:textId="3F2E8556" w:rsidR="007345ED" w:rsidRDefault="00C16A3B" w:rsidP="00FB791D">
      <w:pPr>
        <w:spacing w:after="120" w:line="283" w:lineRule="auto"/>
        <w:rPr>
          <w:color w:val="2E74B5" w:themeColor="accent1" w:themeShade="BF"/>
          <w:lang w:eastAsia="cs-CZ"/>
        </w:rPr>
      </w:pPr>
      <w:r>
        <w:rPr>
          <w:rFonts w:cs="Calibri"/>
          <w:i/>
          <w:color w:val="2E74B5" w:themeColor="accent1" w:themeShade="BF"/>
        </w:rPr>
        <w:t>Výnimky</w:t>
      </w:r>
      <w:r w:rsidRPr="00FB791D">
        <w:rPr>
          <w:rFonts w:cs="Calibri"/>
          <w:i/>
          <w:color w:val="2E74B5" w:themeColor="accent1" w:themeShade="BF"/>
        </w:rPr>
        <w:t xml:space="preserve"> udržateľnosti projektu</w:t>
      </w:r>
      <w:r w:rsidR="007345ED">
        <w:rPr>
          <w:color w:val="2E74B5" w:themeColor="accent1" w:themeShade="BF"/>
          <w:lang w:eastAsia="cs-CZ"/>
        </w:rPr>
        <w:t>:</w:t>
      </w:r>
    </w:p>
    <w:p w14:paraId="7D9624BE" w14:textId="2D73EAD9" w:rsidR="00C16A3B" w:rsidRPr="00FB791D" w:rsidRDefault="00C16A3B" w:rsidP="00FB791D">
      <w:pPr>
        <w:spacing w:after="120" w:line="283" w:lineRule="auto"/>
        <w:rPr>
          <w:lang w:eastAsia="cs-CZ"/>
        </w:rPr>
      </w:pPr>
      <w:r>
        <w:rPr>
          <w:lang w:eastAsia="cs-CZ"/>
        </w:rPr>
        <w:t xml:space="preserve">1, </w:t>
      </w:r>
      <w:r w:rsidRPr="00FB791D">
        <w:rPr>
          <w:lang w:eastAsia="cs-CZ"/>
        </w:rPr>
        <w:t>Obdobie Udržateľnosti Projektu podľa ods. 1 tohto článku sa neuplatňuje v prípade úmrtia</w:t>
      </w:r>
      <w:r w:rsidR="00CB254C">
        <w:rPr>
          <w:lang w:eastAsia="cs-CZ"/>
        </w:rPr>
        <w:t xml:space="preserve"> alebo vyhlásenia za mŕtveho</w:t>
      </w:r>
      <w:r w:rsidRPr="00FB791D">
        <w:rPr>
          <w:lang w:eastAsia="cs-CZ"/>
        </w:rPr>
        <w:t xml:space="preserve"> Užívateľa počas Obdobia Udržateľnosti Projektu, ktorý je priamo poskytovateľom zdravotnej starostlivosti ako fyzická osoba, alebo ako právnická osoba</w:t>
      </w:r>
      <w:r w:rsidR="00935C5A">
        <w:rPr>
          <w:lang w:eastAsia="cs-CZ"/>
        </w:rPr>
        <w:t>,</w:t>
      </w:r>
      <w:r w:rsidRPr="00FB791D">
        <w:rPr>
          <w:lang w:eastAsia="cs-CZ"/>
        </w:rPr>
        <w:t xml:space="preserve"> ktorej odborný zástupca </w:t>
      </w:r>
      <w:r w:rsidR="007217C3" w:rsidRPr="007217C3">
        <w:rPr>
          <w:lang w:eastAsia="cs-CZ"/>
        </w:rPr>
        <w:t xml:space="preserve">zároveň osobne </w:t>
      </w:r>
      <w:r w:rsidR="007217C3">
        <w:rPr>
          <w:lang w:eastAsia="cs-CZ"/>
        </w:rPr>
        <w:t xml:space="preserve">a sám </w:t>
      </w:r>
      <w:r w:rsidR="007217C3" w:rsidRPr="007217C3">
        <w:rPr>
          <w:lang w:eastAsia="cs-CZ"/>
        </w:rPr>
        <w:t>vykonáva v ambulanciách zdravotnícke povolanie podľa § 3 ods. 4 písm. a) až c) zákona č. 578/2004 Z. z. o poskytovateľoch zdravotnej starostlivosti, zdravotníckych pracovníkoch, stavovských organizáciách v zdravotníctve a o zmene a doplnení niektorých zákonov</w:t>
      </w:r>
      <w:r w:rsidRPr="00FB791D">
        <w:rPr>
          <w:lang w:eastAsia="cs-CZ"/>
        </w:rPr>
        <w:t xml:space="preserve">. V prípade, ak úmrtie </w:t>
      </w:r>
      <w:r w:rsidR="007217C3">
        <w:rPr>
          <w:lang w:eastAsia="cs-CZ"/>
        </w:rPr>
        <w:t>podľa predchádzajúcej vety</w:t>
      </w:r>
      <w:r w:rsidRPr="00FB791D">
        <w:rPr>
          <w:lang w:eastAsia="cs-CZ"/>
        </w:rPr>
        <w:t xml:space="preserve">nastane pred začiatkom plynutia Obdobia Udržateľnosti Projektu, finančné prostriedky z príspevku VÚC neposkytne, resp. bude si ich vrátenie nárokovať v dedičskom konaní. Rovnako je Užívateľ povinný vrátiť finančné prostriedky z príspevku, resp. ich alikvótnu časť v prípade, </w:t>
      </w:r>
      <w:r w:rsidR="007217C3">
        <w:rPr>
          <w:lang w:eastAsia="cs-CZ"/>
        </w:rPr>
        <w:t>ak</w:t>
      </w:r>
      <w:r w:rsidRPr="00FB791D">
        <w:rPr>
          <w:lang w:eastAsia="cs-CZ"/>
        </w:rPr>
        <w:t xml:space="preserve"> nemôže poskytovať zdravotnú starostlivosť v súlade s čl. 3 ods. 9 Zmluvy v dôsledku nepriaznivého zdravotného stavu.</w:t>
      </w:r>
    </w:p>
    <w:p w14:paraId="04963E89" w14:textId="5972F239" w:rsidR="007345ED" w:rsidRPr="00D23891" w:rsidRDefault="007345ED" w:rsidP="00D23891">
      <w:pPr>
        <w:spacing w:after="120" w:line="283" w:lineRule="auto"/>
        <w:rPr>
          <w:lang w:eastAsia="cs-CZ"/>
        </w:rPr>
      </w:pPr>
      <w:r>
        <w:rPr>
          <w:lang w:eastAsia="cs-CZ"/>
        </w:rPr>
        <w:t>2, v</w:t>
      </w:r>
      <w:r w:rsidR="007217C3">
        <w:rPr>
          <w:lang w:eastAsia="cs-CZ"/>
        </w:rPr>
        <w:t> </w:t>
      </w:r>
      <w:r>
        <w:rPr>
          <w:lang w:eastAsia="cs-CZ"/>
        </w:rPr>
        <w:t>prípade</w:t>
      </w:r>
      <w:r w:rsidR="007217C3">
        <w:rPr>
          <w:lang w:eastAsia="cs-CZ"/>
        </w:rPr>
        <w:t>,</w:t>
      </w:r>
      <w:r>
        <w:rPr>
          <w:lang w:eastAsia="cs-CZ"/>
        </w:rPr>
        <w:t xml:space="preserve"> </w:t>
      </w:r>
      <w:r w:rsidRPr="00FB791D">
        <w:rPr>
          <w:lang w:eastAsia="cs-CZ"/>
        </w:rPr>
        <w:t>a</w:t>
      </w:r>
      <w:r w:rsidR="00C16A3B" w:rsidRPr="00FB791D">
        <w:rPr>
          <w:lang w:eastAsia="cs-CZ"/>
        </w:rPr>
        <w:t>k počas obdobia udržateľnosti p</w:t>
      </w:r>
      <w:r w:rsidRPr="00FB791D">
        <w:rPr>
          <w:lang w:eastAsia="cs-CZ"/>
        </w:rPr>
        <w:t>rojektu nastane úmrtie</w:t>
      </w:r>
      <w:r w:rsidR="00CB254C">
        <w:rPr>
          <w:lang w:eastAsia="cs-CZ"/>
        </w:rPr>
        <w:t xml:space="preserve"> alebo vyhláseni</w:t>
      </w:r>
      <w:r w:rsidR="00713267">
        <w:rPr>
          <w:lang w:eastAsia="cs-CZ"/>
        </w:rPr>
        <w:t>e</w:t>
      </w:r>
      <w:r w:rsidR="00CB254C">
        <w:rPr>
          <w:lang w:eastAsia="cs-CZ"/>
        </w:rPr>
        <w:t xml:space="preserve"> za mŕtveho</w:t>
      </w:r>
      <w:r w:rsidRPr="00FB791D">
        <w:rPr>
          <w:lang w:eastAsia="cs-CZ"/>
        </w:rPr>
        <w:t xml:space="preserve"> </w:t>
      </w:r>
      <w:r w:rsidR="007217C3">
        <w:rPr>
          <w:lang w:eastAsia="cs-CZ"/>
        </w:rPr>
        <w:t>lekára</w:t>
      </w:r>
      <w:r w:rsidRPr="00FB791D">
        <w:rPr>
          <w:lang w:eastAsia="cs-CZ"/>
        </w:rPr>
        <w:t xml:space="preserve">, ktorý </w:t>
      </w:r>
      <w:r w:rsidR="007217C3">
        <w:rPr>
          <w:lang w:eastAsia="cs-CZ"/>
        </w:rPr>
        <w:t xml:space="preserve">vykonáva zdravotnícke povolenia podľa </w:t>
      </w:r>
      <w:r w:rsidR="007217C3" w:rsidRPr="007217C3">
        <w:rPr>
          <w:lang w:eastAsia="cs-CZ"/>
        </w:rPr>
        <w:t>§ 3 ods. 4 písm. a) až c) zákona č. 578/2004 Z. z. o poskytovateľoch zdravotnej starostlivosti, zdravotníckych pracovníkoch, stavovských organizáciách v zdravotníctve a o zmene a doplnení niektorých zákono</w:t>
      </w:r>
      <w:r w:rsidR="007217C3">
        <w:rPr>
          <w:lang w:eastAsia="cs-CZ"/>
        </w:rPr>
        <w:t xml:space="preserve">v a ktorý </w:t>
      </w:r>
      <w:r w:rsidRPr="00FB791D">
        <w:rPr>
          <w:lang w:eastAsia="cs-CZ"/>
        </w:rPr>
        <w:t>je v pracovnoprávno</w:t>
      </w:r>
      <w:r w:rsidR="00C16A3B" w:rsidRPr="00FB791D">
        <w:rPr>
          <w:lang w:eastAsia="cs-CZ"/>
        </w:rPr>
        <w:t>m alebo inom zmluvnom vzťahu s u</w:t>
      </w:r>
      <w:r w:rsidRPr="00FB791D">
        <w:rPr>
          <w:lang w:eastAsia="cs-CZ"/>
        </w:rPr>
        <w:t>žív</w:t>
      </w:r>
      <w:r w:rsidR="00C16A3B" w:rsidRPr="00FB791D">
        <w:rPr>
          <w:lang w:eastAsia="cs-CZ"/>
        </w:rPr>
        <w:t>ateľom - právnickou osobou</w:t>
      </w:r>
      <w:r w:rsidRPr="00FB791D">
        <w:rPr>
          <w:lang w:eastAsia="cs-CZ"/>
        </w:rPr>
        <w:t xml:space="preserve"> alebo takýto poskytovateľ zdravotnej starostlivosti prestane poskytovať zdravotnú starostlivosť v dôsledku </w:t>
      </w:r>
      <w:r w:rsidR="007217C3">
        <w:rPr>
          <w:lang w:eastAsia="cs-CZ"/>
        </w:rPr>
        <w:t xml:space="preserve">buď </w:t>
      </w:r>
      <w:r w:rsidRPr="00FB791D">
        <w:rPr>
          <w:lang w:eastAsia="cs-CZ"/>
        </w:rPr>
        <w:t>ne</w:t>
      </w:r>
      <w:r w:rsidR="00C16A3B" w:rsidRPr="00FB791D">
        <w:rPr>
          <w:lang w:eastAsia="cs-CZ"/>
        </w:rPr>
        <w:t>priaznivého zdravotného stavu</w:t>
      </w:r>
      <w:r w:rsidR="007217C3">
        <w:rPr>
          <w:lang w:eastAsia="cs-CZ"/>
        </w:rPr>
        <w:t xml:space="preserve"> tohto lekára alebo z iných dôvodov</w:t>
      </w:r>
      <w:r w:rsidR="00C16A3B" w:rsidRPr="00FB791D">
        <w:rPr>
          <w:lang w:eastAsia="cs-CZ"/>
        </w:rPr>
        <w:t>, u</w:t>
      </w:r>
      <w:r w:rsidRPr="00FB791D">
        <w:rPr>
          <w:lang w:eastAsia="cs-CZ"/>
        </w:rPr>
        <w:t xml:space="preserve">žívateľ je povinný v lehote </w:t>
      </w:r>
      <w:r>
        <w:rPr>
          <w:lang w:eastAsia="cs-CZ"/>
        </w:rPr>
        <w:t>10</w:t>
      </w:r>
      <w:r w:rsidRPr="00FB791D">
        <w:rPr>
          <w:lang w:eastAsia="cs-CZ"/>
        </w:rPr>
        <w:t xml:space="preserve"> dní oznámiť túto skutočnosť VÚC a najneskôr v lehote 9 mesiacov zabezpečiť </w:t>
      </w:r>
      <w:r w:rsidR="007217C3">
        <w:rPr>
          <w:lang w:eastAsia="cs-CZ"/>
        </w:rPr>
        <w:t>poskytovanie zdravotnej starostlivosti v ambulancii lekárom s príslušnou odbornou spôsobilosťou</w:t>
      </w:r>
      <w:r w:rsidR="001C560A">
        <w:rPr>
          <w:rStyle w:val="Odkaznapoznmkupodiarou"/>
          <w:lang w:eastAsia="cs-CZ"/>
        </w:rPr>
        <w:footnoteReference w:id="15"/>
      </w:r>
      <w:r w:rsidR="00C16A3B" w:rsidRPr="00FB791D">
        <w:rPr>
          <w:lang w:eastAsia="cs-CZ"/>
        </w:rPr>
        <w:t xml:space="preserve">, v opačnom prípade </w:t>
      </w:r>
      <w:r w:rsidR="007217C3">
        <w:rPr>
          <w:lang w:eastAsia="cs-CZ"/>
        </w:rPr>
        <w:t>j</w:t>
      </w:r>
      <w:r w:rsidR="00C16A3B" w:rsidRPr="00FB791D">
        <w:rPr>
          <w:lang w:eastAsia="cs-CZ"/>
        </w:rPr>
        <w:t>e u</w:t>
      </w:r>
      <w:r w:rsidRPr="00FB791D">
        <w:rPr>
          <w:lang w:eastAsia="cs-CZ"/>
        </w:rPr>
        <w:t>žívateľ povinný vrátiť alikvótnu časť finančných prostriedkov z príspevku VÚC.</w:t>
      </w:r>
    </w:p>
    <w:p w14:paraId="113F8961" w14:textId="77777777" w:rsidR="002324CB" w:rsidRPr="0003007C" w:rsidRDefault="002324CB" w:rsidP="00AF568D">
      <w:pPr>
        <w:spacing w:after="0" w:line="283" w:lineRule="auto"/>
        <w:rPr>
          <w:rFonts w:eastAsiaTheme="majorEastAsia" w:cstheme="majorBidi"/>
          <w:b/>
          <w:color w:val="2E74B5" w:themeColor="accent1" w:themeShade="BF"/>
          <w:sz w:val="28"/>
          <w:szCs w:val="24"/>
        </w:rPr>
      </w:pPr>
      <w:r w:rsidRPr="0003007C">
        <w:rPr>
          <w:rFonts w:eastAsiaTheme="majorEastAsia" w:cstheme="majorBidi"/>
          <w:b/>
          <w:color w:val="2E74B5" w:themeColor="accent1" w:themeShade="BF"/>
          <w:sz w:val="28"/>
          <w:szCs w:val="24"/>
        </w:rPr>
        <w:t>3.8</w:t>
      </w:r>
      <w:r w:rsidRPr="0003007C">
        <w:rPr>
          <w:rFonts w:eastAsiaTheme="majorEastAsia" w:cstheme="majorBidi"/>
          <w:b/>
          <w:color w:val="2E74B5" w:themeColor="accent1" w:themeShade="BF"/>
          <w:sz w:val="28"/>
          <w:szCs w:val="24"/>
        </w:rPr>
        <w:tab/>
      </w:r>
      <w:r w:rsidRPr="00FB791D">
        <w:rPr>
          <w:rFonts w:eastAsiaTheme="majorEastAsia" w:cstheme="majorBidi"/>
          <w:b/>
          <w:color w:val="2E74B5" w:themeColor="accent1" w:themeShade="BF"/>
          <w:sz w:val="28"/>
          <w:szCs w:val="24"/>
        </w:rPr>
        <w:t xml:space="preserve">Ukončenie zmluvy </w:t>
      </w:r>
    </w:p>
    <w:p w14:paraId="4D8618F1" w14:textId="7B451E10" w:rsidR="002324CB" w:rsidRPr="00FB791D" w:rsidRDefault="002324CB" w:rsidP="00FB791D">
      <w:pPr>
        <w:spacing w:after="0" w:line="283" w:lineRule="auto"/>
        <w:rPr>
          <w:rFonts w:ascii="Calibri" w:hAnsi="Calibri" w:cs="Calibri"/>
        </w:rPr>
      </w:pPr>
      <w:r w:rsidRPr="00FB791D">
        <w:rPr>
          <w:rFonts w:ascii="Calibri" w:hAnsi="Calibri" w:cs="Calibri"/>
        </w:rPr>
        <w:t xml:space="preserve">Zmluva o poskytnutí prostriedkov z príspevku môže </w:t>
      </w:r>
      <w:r w:rsidR="006B665D" w:rsidRPr="00FB791D">
        <w:rPr>
          <w:rFonts w:ascii="Calibri" w:hAnsi="Calibri" w:cs="Calibri"/>
        </w:rPr>
        <w:t>byť ukončená:</w:t>
      </w:r>
    </w:p>
    <w:p w14:paraId="2C77B310" w14:textId="259F3EE7" w:rsidR="0059659C" w:rsidRPr="00FB791D" w:rsidRDefault="0059659C" w:rsidP="00FB791D">
      <w:pPr>
        <w:numPr>
          <w:ilvl w:val="0"/>
          <w:numId w:val="38"/>
        </w:numPr>
        <w:spacing w:after="0" w:line="283" w:lineRule="auto"/>
        <w:rPr>
          <w:rFonts w:ascii="Calibri" w:hAnsi="Calibri" w:cs="Calibri"/>
        </w:rPr>
      </w:pPr>
      <w:r w:rsidRPr="00FB791D">
        <w:rPr>
          <w:rFonts w:ascii="Calibri" w:hAnsi="Calibri" w:cs="Calibri"/>
          <w:b/>
        </w:rPr>
        <w:t xml:space="preserve">riadne - </w:t>
      </w:r>
      <w:r w:rsidRPr="00FB791D">
        <w:rPr>
          <w:rFonts w:ascii="Calibri" w:hAnsi="Calibri" w:cs="Calibri"/>
        </w:rPr>
        <w:t>uplynutím doby, na ktorú bola uzavretá</w:t>
      </w:r>
      <w:r w:rsidR="006B665D" w:rsidRPr="00FB791D">
        <w:rPr>
          <w:rFonts w:ascii="Calibri" w:hAnsi="Calibri" w:cs="Calibri"/>
        </w:rPr>
        <w:t>,</w:t>
      </w:r>
    </w:p>
    <w:p w14:paraId="071D3AAB" w14:textId="77777777" w:rsidR="0059659C" w:rsidRPr="00FB791D" w:rsidRDefault="0059659C" w:rsidP="00FB791D">
      <w:pPr>
        <w:numPr>
          <w:ilvl w:val="0"/>
          <w:numId w:val="38"/>
        </w:numPr>
        <w:spacing w:after="0" w:line="283" w:lineRule="auto"/>
        <w:rPr>
          <w:rFonts w:ascii="Calibri" w:hAnsi="Calibri" w:cs="Calibri"/>
        </w:rPr>
      </w:pPr>
      <w:r w:rsidRPr="00FB791D">
        <w:rPr>
          <w:rFonts w:ascii="Calibri" w:hAnsi="Calibri" w:cs="Calibri"/>
          <w:b/>
        </w:rPr>
        <w:t>mimoriadne</w:t>
      </w:r>
    </w:p>
    <w:p w14:paraId="07605B09" w14:textId="77777777" w:rsidR="0059659C" w:rsidRPr="00FB791D" w:rsidRDefault="0059659C" w:rsidP="00FB791D">
      <w:pPr>
        <w:pStyle w:val="Odsekzoznamu"/>
        <w:numPr>
          <w:ilvl w:val="0"/>
          <w:numId w:val="43"/>
        </w:numPr>
        <w:spacing w:after="0" w:line="283" w:lineRule="auto"/>
        <w:contextualSpacing w:val="0"/>
        <w:rPr>
          <w:rFonts w:ascii="Calibri" w:hAnsi="Calibri" w:cs="Calibri"/>
        </w:rPr>
      </w:pPr>
      <w:r w:rsidRPr="00FB791D">
        <w:rPr>
          <w:rFonts w:ascii="Calibri" w:hAnsi="Calibri" w:cs="Calibri"/>
        </w:rPr>
        <w:t xml:space="preserve">písomnou dohodou zmluvných strán; </w:t>
      </w:r>
    </w:p>
    <w:p w14:paraId="7A9237B5" w14:textId="77777777" w:rsidR="00FD2A63" w:rsidRDefault="0059659C" w:rsidP="00FB791D">
      <w:pPr>
        <w:pStyle w:val="Odsekzoznamu"/>
        <w:numPr>
          <w:ilvl w:val="0"/>
          <w:numId w:val="43"/>
        </w:numPr>
        <w:spacing w:after="0" w:line="283" w:lineRule="auto"/>
        <w:contextualSpacing w:val="0"/>
        <w:rPr>
          <w:rFonts w:ascii="Calibri" w:hAnsi="Calibri" w:cs="Calibri"/>
        </w:rPr>
      </w:pPr>
      <w:r w:rsidRPr="00FB791D">
        <w:rPr>
          <w:rFonts w:ascii="Calibri" w:hAnsi="Calibri" w:cs="Calibri"/>
        </w:rPr>
        <w:t>písomným odstúpením od Zmluvy zo strany VÚC alebo už</w:t>
      </w:r>
      <w:r w:rsidR="009D6E20" w:rsidRPr="00FB791D">
        <w:rPr>
          <w:rFonts w:ascii="Calibri" w:hAnsi="Calibri" w:cs="Calibri"/>
        </w:rPr>
        <w:t>ívateľa v prípade podstatného</w:t>
      </w:r>
      <w:r w:rsidRPr="00FB791D">
        <w:rPr>
          <w:rFonts w:ascii="Calibri" w:hAnsi="Calibri" w:cs="Calibri"/>
        </w:rPr>
        <w:t xml:space="preserve"> porušenia Zmluvy</w:t>
      </w:r>
      <w:r w:rsidR="006B665D" w:rsidRPr="00FB791D">
        <w:rPr>
          <w:rFonts w:ascii="Calibri" w:hAnsi="Calibri" w:cs="Calibri"/>
        </w:rPr>
        <w:t>,</w:t>
      </w:r>
    </w:p>
    <w:p w14:paraId="1558BE0B" w14:textId="40182D64" w:rsidR="00B46B91" w:rsidRPr="00FB791D" w:rsidRDefault="0059659C" w:rsidP="00FB791D">
      <w:pPr>
        <w:pStyle w:val="Odsekzoznamu"/>
        <w:numPr>
          <w:ilvl w:val="0"/>
          <w:numId w:val="43"/>
        </w:numPr>
        <w:spacing w:after="120" w:line="283" w:lineRule="auto"/>
        <w:contextualSpacing w:val="0"/>
        <w:rPr>
          <w:rFonts w:ascii="Calibri" w:hAnsi="Calibri" w:cs="Calibri"/>
        </w:rPr>
      </w:pPr>
      <w:r w:rsidRPr="00FB791D">
        <w:rPr>
          <w:rFonts w:ascii="Calibri" w:hAnsi="Calibri" w:cs="Calibri"/>
        </w:rPr>
        <w:t>písomnou výpoveďou  zo strany VÚC alebo užívateľa s výpovednou lehotou dva (2) mesiace, ktorá začína plynúť prvým dňom mesiaca nasledujúceho po mesiaci, v ktorom bola výpoveď doručená druhej zmluvnej strane, a to z dôvodov uvedených v Zmluve.</w:t>
      </w:r>
    </w:p>
    <w:p w14:paraId="20D86E69" w14:textId="587270B0" w:rsidR="00A32D8C" w:rsidRPr="009635EC" w:rsidRDefault="0059659C" w:rsidP="00FB791D">
      <w:pPr>
        <w:spacing w:after="120" w:line="283" w:lineRule="auto"/>
        <w:rPr>
          <w:rFonts w:cstheme="minorHAnsi"/>
          <w:szCs w:val="24"/>
        </w:rPr>
      </w:pPr>
      <w:r w:rsidRPr="00FB791D">
        <w:rPr>
          <w:rFonts w:ascii="Calibri" w:hAnsi="Calibri" w:cs="Calibri"/>
        </w:rPr>
        <w:t>Dôvody ukončenia zmluvy o poskytnutí finančných prostriedkov z príspevku sú podrobnejšie  popísané v Zmluve o poskytnutí finančných prostriedkov z príspevku v článku 17 Ukončenie zmluvy.</w:t>
      </w:r>
    </w:p>
    <w:p w14:paraId="2A107BCE" w14:textId="7E6BE422" w:rsidR="00A32D8C" w:rsidRPr="0003007C" w:rsidRDefault="00B5035B" w:rsidP="008840B6">
      <w:pPr>
        <w:pStyle w:val="Nadpis2"/>
      </w:pPr>
      <w:bookmarkStart w:id="111" w:name="_Toc83373183"/>
      <w:bookmarkStart w:id="112" w:name="_Toc216862998"/>
      <w:r w:rsidRPr="0003007C">
        <w:t>3.</w:t>
      </w:r>
      <w:r w:rsidR="00551B68" w:rsidRPr="0003007C">
        <w:t>9</w:t>
      </w:r>
      <w:r w:rsidR="00A32D8C" w:rsidRPr="0003007C">
        <w:tab/>
      </w:r>
      <w:bookmarkEnd w:id="111"/>
      <w:r w:rsidR="00BA511E" w:rsidRPr="0003007C">
        <w:t>Informovanie, komunikácia a viditeľnosť</w:t>
      </w:r>
      <w:bookmarkEnd w:id="112"/>
    </w:p>
    <w:p w14:paraId="556A4728" w14:textId="3E10DAFC" w:rsidR="00BA511E" w:rsidRPr="00CC30CB" w:rsidRDefault="00CC30CB" w:rsidP="00BA511E">
      <w:pPr>
        <w:rPr>
          <w:szCs w:val="24"/>
        </w:rPr>
      </w:pPr>
      <w:r w:rsidRPr="00CC30CB">
        <w:rPr>
          <w:rFonts w:ascii="Calibri" w:hAnsi="Calibri" w:cs="Calibri"/>
          <w:szCs w:val="24"/>
        </w:rPr>
        <w:t>Užívateľ</w:t>
      </w:r>
      <w:r w:rsidR="00AA3798" w:rsidRPr="00FB791D">
        <w:rPr>
          <w:rFonts w:ascii="Calibri" w:hAnsi="Calibri" w:cs="Calibri"/>
          <w:szCs w:val="24"/>
        </w:rPr>
        <w:t xml:space="preserve"> počas platnos</w:t>
      </w:r>
      <w:r w:rsidRPr="00CC30CB">
        <w:rPr>
          <w:rFonts w:ascii="Calibri" w:hAnsi="Calibri" w:cs="Calibri"/>
          <w:szCs w:val="24"/>
        </w:rPr>
        <w:t>ti a účinnosti Zmluvy informuje</w:t>
      </w:r>
      <w:r w:rsidR="00AA3798" w:rsidRPr="00FB791D">
        <w:rPr>
          <w:rFonts w:ascii="Calibri" w:hAnsi="Calibri" w:cs="Calibri"/>
          <w:szCs w:val="24"/>
        </w:rPr>
        <w:t xml:space="preserve"> verejnosť o finančných prostriedko</w:t>
      </w:r>
      <w:r w:rsidR="006B665D">
        <w:rPr>
          <w:rFonts w:ascii="Calibri" w:hAnsi="Calibri" w:cs="Calibri"/>
          <w:szCs w:val="24"/>
        </w:rPr>
        <w:t>ch</w:t>
      </w:r>
      <w:r w:rsidR="00AA3798" w:rsidRPr="00FB791D">
        <w:rPr>
          <w:rFonts w:ascii="Calibri" w:hAnsi="Calibri" w:cs="Calibri"/>
          <w:szCs w:val="24"/>
        </w:rPr>
        <w:t xml:space="preserve"> z príspevku, ktoré získa, resp. získal z verejných zdrojov</w:t>
      </w:r>
      <w:r>
        <w:rPr>
          <w:rFonts w:ascii="Calibri" w:hAnsi="Calibri" w:cs="Calibri"/>
          <w:szCs w:val="24"/>
        </w:rPr>
        <w:t>.</w:t>
      </w:r>
      <w:r w:rsidR="00AA3798" w:rsidRPr="00FB791D">
        <w:rPr>
          <w:rFonts w:ascii="Calibri" w:hAnsi="Calibri" w:cs="Calibri"/>
          <w:szCs w:val="24"/>
        </w:rPr>
        <w:t xml:space="preserve"> </w:t>
      </w:r>
    </w:p>
    <w:p w14:paraId="6938A1A5" w14:textId="448875E3" w:rsidR="00563DCC" w:rsidRPr="005F7A9E" w:rsidRDefault="00BA511E" w:rsidP="00BA511E">
      <w:pPr>
        <w:rPr>
          <w:rFonts w:ascii="Calibri" w:hAnsi="Calibri" w:cs="Calibri"/>
          <w:szCs w:val="24"/>
        </w:rPr>
      </w:pPr>
      <w:r w:rsidRPr="00CC30CB">
        <w:rPr>
          <w:szCs w:val="24"/>
        </w:rPr>
        <w:t xml:space="preserve">Užívateľ </w:t>
      </w:r>
      <w:r w:rsidR="00712D00" w:rsidRPr="00CC30CB">
        <w:rPr>
          <w:rFonts w:ascii="Calibri" w:hAnsi="Calibri" w:cs="Calibri"/>
          <w:szCs w:val="24"/>
        </w:rPr>
        <w:t>označí</w:t>
      </w:r>
      <w:r w:rsidR="00A32D8C" w:rsidRPr="00CC30CB">
        <w:rPr>
          <w:rFonts w:ascii="Calibri" w:hAnsi="Calibri" w:cs="Calibri"/>
          <w:szCs w:val="24"/>
        </w:rPr>
        <w:t xml:space="preserve"> na viditeľnom mieste (napr. na vstupných dverách ambulancie), že ambulancia prispieva k realizácii projektu hradeného </w:t>
      </w:r>
      <w:r w:rsidR="00E30085" w:rsidRPr="00CC30CB">
        <w:rPr>
          <w:rFonts w:ascii="Calibri" w:hAnsi="Calibri" w:cs="Calibri"/>
          <w:szCs w:val="24"/>
        </w:rPr>
        <w:t>z príspevku EÚ</w:t>
      </w:r>
      <w:r w:rsidR="00AA0F52" w:rsidRPr="00CC30CB">
        <w:rPr>
          <w:rFonts w:ascii="Calibri" w:hAnsi="Calibri" w:cs="Calibri"/>
          <w:szCs w:val="24"/>
        </w:rPr>
        <w:t xml:space="preserve"> formou</w:t>
      </w:r>
      <w:r w:rsidR="00A32D8C" w:rsidRPr="00CC30CB">
        <w:rPr>
          <w:rFonts w:ascii="Calibri" w:hAnsi="Calibri" w:cs="Calibri"/>
          <w:szCs w:val="24"/>
        </w:rPr>
        <w:t xml:space="preserve"> plagátu</w:t>
      </w:r>
      <w:r w:rsidR="005516DE" w:rsidRPr="00CC30CB">
        <w:rPr>
          <w:rFonts w:ascii="Calibri" w:hAnsi="Calibri" w:cs="Calibri"/>
          <w:szCs w:val="24"/>
        </w:rPr>
        <w:t xml:space="preserve"> o rozmeroch</w:t>
      </w:r>
      <w:r w:rsidR="00A32D8C" w:rsidRPr="00CC30CB">
        <w:rPr>
          <w:rFonts w:ascii="Calibri" w:hAnsi="Calibri" w:cs="Calibri"/>
          <w:szCs w:val="24"/>
        </w:rPr>
        <w:t xml:space="preserve"> </w:t>
      </w:r>
      <w:r w:rsidR="005516DE" w:rsidRPr="00CC30CB">
        <w:rPr>
          <w:rFonts w:ascii="Calibri" w:hAnsi="Calibri" w:cs="Calibri"/>
          <w:szCs w:val="24"/>
        </w:rPr>
        <w:t>A</w:t>
      </w:r>
      <w:r w:rsidR="00712D00" w:rsidRPr="00CC30CB">
        <w:rPr>
          <w:rFonts w:ascii="Calibri" w:hAnsi="Calibri" w:cs="Calibri"/>
          <w:szCs w:val="24"/>
        </w:rPr>
        <w:t>4</w:t>
      </w:r>
      <w:r w:rsidR="005D232F" w:rsidRPr="00CC30CB">
        <w:rPr>
          <w:rFonts w:ascii="Calibri" w:hAnsi="Calibri" w:cs="Calibri"/>
          <w:szCs w:val="24"/>
        </w:rPr>
        <w:t xml:space="preserve"> do maximálnej výšky </w:t>
      </w:r>
      <w:r w:rsidRPr="00CC30CB">
        <w:rPr>
          <w:rFonts w:ascii="Calibri" w:hAnsi="Calibri" w:cs="Calibri"/>
          <w:szCs w:val="24"/>
        </w:rPr>
        <w:t xml:space="preserve">poskytnutého </w:t>
      </w:r>
      <w:r w:rsidR="00725CCD" w:rsidRPr="00CC30CB">
        <w:rPr>
          <w:rFonts w:ascii="Calibri" w:hAnsi="Calibri" w:cs="Calibri"/>
          <w:szCs w:val="24"/>
        </w:rPr>
        <w:t>finančného prostriedku</w:t>
      </w:r>
      <w:r w:rsidR="00A45AAB" w:rsidRPr="00CC30CB">
        <w:rPr>
          <w:rFonts w:ascii="Calibri" w:hAnsi="Calibri" w:cs="Calibri"/>
          <w:szCs w:val="24"/>
        </w:rPr>
        <w:t xml:space="preserve"> z príspevku</w:t>
      </w:r>
      <w:r w:rsidR="00725CCD" w:rsidRPr="00CC30CB">
        <w:rPr>
          <w:rFonts w:ascii="Calibri" w:hAnsi="Calibri" w:cs="Calibri"/>
          <w:szCs w:val="24"/>
        </w:rPr>
        <w:t xml:space="preserve"> </w:t>
      </w:r>
      <w:r w:rsidR="005D232F" w:rsidRPr="00CC30CB">
        <w:rPr>
          <w:rFonts w:ascii="Calibri" w:hAnsi="Calibri" w:cs="Calibri"/>
          <w:szCs w:val="24"/>
        </w:rPr>
        <w:t xml:space="preserve">za jedno obstarané </w:t>
      </w:r>
      <w:r w:rsidR="001C560A">
        <w:rPr>
          <w:rFonts w:ascii="Calibri" w:hAnsi="Calibri" w:cs="Calibri"/>
          <w:szCs w:val="24"/>
        </w:rPr>
        <w:t>materiálno-technické vybavenie</w:t>
      </w:r>
      <w:r w:rsidR="005D232F" w:rsidRPr="00CC30CB">
        <w:rPr>
          <w:rFonts w:ascii="Calibri" w:hAnsi="Calibri" w:cs="Calibri"/>
          <w:szCs w:val="24"/>
        </w:rPr>
        <w:t>,</w:t>
      </w:r>
      <w:r w:rsidR="005516DE" w:rsidRPr="00CC30CB">
        <w:rPr>
          <w:rFonts w:ascii="Calibri" w:hAnsi="Calibri" w:cs="Calibri"/>
          <w:szCs w:val="24"/>
        </w:rPr>
        <w:t xml:space="preserve"> </w:t>
      </w:r>
      <w:r w:rsidR="00AA0F52" w:rsidRPr="00CC30CB">
        <w:rPr>
          <w:rFonts w:ascii="Calibri" w:hAnsi="Calibri" w:cs="Calibri"/>
          <w:szCs w:val="24"/>
        </w:rPr>
        <w:t>(</w:t>
      </w:r>
      <w:r w:rsidR="00A32D8C" w:rsidRPr="00CC30CB">
        <w:rPr>
          <w:rFonts w:ascii="Calibri" w:hAnsi="Calibri" w:cs="Calibri"/>
          <w:szCs w:val="24"/>
        </w:rPr>
        <w:t>príloh</w:t>
      </w:r>
      <w:r w:rsidR="00AA0F52" w:rsidRPr="00CC30CB">
        <w:rPr>
          <w:rFonts w:ascii="Calibri" w:hAnsi="Calibri" w:cs="Calibri"/>
          <w:szCs w:val="24"/>
        </w:rPr>
        <w:t>a</w:t>
      </w:r>
      <w:r w:rsidR="00A32D8C" w:rsidRPr="00CC30CB">
        <w:rPr>
          <w:rFonts w:ascii="Calibri" w:hAnsi="Calibri" w:cs="Calibri"/>
          <w:szCs w:val="24"/>
        </w:rPr>
        <w:t xml:space="preserve"> </w:t>
      </w:r>
      <w:r w:rsidR="00A32D8C" w:rsidRPr="000848AD">
        <w:rPr>
          <w:rFonts w:ascii="Calibri" w:hAnsi="Calibri" w:cs="Calibri"/>
          <w:szCs w:val="24"/>
        </w:rPr>
        <w:t xml:space="preserve">č. </w:t>
      </w:r>
      <w:r w:rsidR="00F55BB3">
        <w:rPr>
          <w:rFonts w:ascii="Calibri" w:hAnsi="Calibri" w:cs="Calibri"/>
          <w:szCs w:val="24"/>
        </w:rPr>
        <w:t>12</w:t>
      </w:r>
      <w:r w:rsidR="00712D00" w:rsidRPr="003D24B4">
        <w:rPr>
          <w:rFonts w:ascii="Calibri" w:hAnsi="Calibri" w:cs="Calibri"/>
          <w:szCs w:val="24"/>
        </w:rPr>
        <w:t xml:space="preserve"> </w:t>
      </w:r>
      <w:r w:rsidR="006F19A9" w:rsidRPr="003D24B4">
        <w:rPr>
          <w:rFonts w:ascii="Calibri" w:hAnsi="Calibri" w:cs="Calibri"/>
          <w:szCs w:val="24"/>
        </w:rPr>
        <w:t>tejto</w:t>
      </w:r>
      <w:r w:rsidR="006F19A9" w:rsidRPr="00CC30CB">
        <w:rPr>
          <w:rFonts w:ascii="Calibri" w:hAnsi="Calibri" w:cs="Calibri"/>
          <w:szCs w:val="24"/>
        </w:rPr>
        <w:t xml:space="preserve"> príručky</w:t>
      </w:r>
      <w:r w:rsidR="00AA0F52" w:rsidRPr="00CC30CB">
        <w:rPr>
          <w:rFonts w:ascii="Calibri" w:hAnsi="Calibri" w:cs="Calibri"/>
          <w:szCs w:val="24"/>
        </w:rPr>
        <w:t>)</w:t>
      </w:r>
      <w:r w:rsidR="00205F9A" w:rsidRPr="005F7A9E">
        <w:rPr>
          <w:rFonts w:ascii="Calibri" w:hAnsi="Calibri" w:cs="Calibri"/>
          <w:szCs w:val="24"/>
        </w:rPr>
        <w:t xml:space="preserve"> </w:t>
      </w:r>
      <w:r w:rsidR="00712D00" w:rsidRPr="005F7A9E">
        <w:rPr>
          <w:rFonts w:ascii="Calibri" w:hAnsi="Calibri" w:cs="Calibri"/>
          <w:szCs w:val="24"/>
        </w:rPr>
        <w:t xml:space="preserve">a </w:t>
      </w:r>
      <w:r w:rsidR="00712D00" w:rsidRPr="005F7A9E">
        <w:rPr>
          <w:szCs w:val="24"/>
        </w:rPr>
        <w:t>označí obstaran</w:t>
      </w:r>
      <w:r w:rsidR="00CC30CB">
        <w:rPr>
          <w:szCs w:val="24"/>
        </w:rPr>
        <w:t xml:space="preserve">ý majetok </w:t>
      </w:r>
      <w:r w:rsidR="00712D00" w:rsidRPr="00CC30CB">
        <w:rPr>
          <w:szCs w:val="24"/>
        </w:rPr>
        <w:t>pomocou štítkov alebo samolepiek.</w:t>
      </w:r>
      <w:r w:rsidR="00712D00" w:rsidRPr="00CC30CB">
        <w:rPr>
          <w:rFonts w:ascii="Calibri" w:hAnsi="Calibri" w:cs="Calibri"/>
          <w:szCs w:val="24"/>
        </w:rPr>
        <w:t xml:space="preserve"> </w:t>
      </w:r>
      <w:r w:rsidR="00205F9A" w:rsidRPr="00CC30CB">
        <w:rPr>
          <w:szCs w:val="24"/>
        </w:rPr>
        <w:t>Uverejní informáciu o</w:t>
      </w:r>
      <w:r w:rsidR="00725CCD" w:rsidRPr="00CC30CB">
        <w:rPr>
          <w:szCs w:val="24"/>
        </w:rPr>
        <w:t> </w:t>
      </w:r>
      <w:r w:rsidR="00205F9A" w:rsidRPr="00CC30CB">
        <w:rPr>
          <w:szCs w:val="24"/>
        </w:rPr>
        <w:t>projekte</w:t>
      </w:r>
      <w:r w:rsidR="00725CCD" w:rsidRPr="00CC30CB">
        <w:rPr>
          <w:szCs w:val="24"/>
        </w:rPr>
        <w:t>/aktivite</w:t>
      </w:r>
      <w:r w:rsidR="00205F9A" w:rsidRPr="00CC30CB">
        <w:rPr>
          <w:szCs w:val="24"/>
        </w:rPr>
        <w:t xml:space="preserve"> na svojom webovom sídle</w:t>
      </w:r>
      <w:r w:rsidR="001C560A">
        <w:rPr>
          <w:szCs w:val="24"/>
        </w:rPr>
        <w:t>,</w:t>
      </w:r>
      <w:r w:rsidR="00205F9A" w:rsidRPr="00CC30CB">
        <w:rPr>
          <w:szCs w:val="24"/>
        </w:rPr>
        <w:t xml:space="preserve"> či inom adekvátnom webe a</w:t>
      </w:r>
      <w:r w:rsidR="005516DE" w:rsidRPr="00CC30CB">
        <w:rPr>
          <w:szCs w:val="24"/>
        </w:rPr>
        <w:t>lebo</w:t>
      </w:r>
      <w:r w:rsidR="00205F9A" w:rsidRPr="00CC30CB">
        <w:rPr>
          <w:szCs w:val="24"/>
        </w:rPr>
        <w:t xml:space="preserve"> sociálnych sieťach</w:t>
      </w:r>
      <w:r w:rsidR="00A45AAB" w:rsidRPr="00CC30CB">
        <w:rPr>
          <w:szCs w:val="24"/>
        </w:rPr>
        <w:t>.</w:t>
      </w:r>
    </w:p>
    <w:p w14:paraId="3C9E2829" w14:textId="77777777" w:rsidR="00712D00" w:rsidRPr="00FB791D" w:rsidRDefault="00712D00" w:rsidP="00BA511E">
      <w:pPr>
        <w:rPr>
          <w:b/>
          <w:szCs w:val="24"/>
        </w:rPr>
      </w:pPr>
      <w:r w:rsidRPr="00FB791D">
        <w:rPr>
          <w:rFonts w:ascii="Calibri" w:hAnsi="Calibri" w:cs="Calibri"/>
          <w:b/>
          <w:szCs w:val="24"/>
        </w:rPr>
        <w:t xml:space="preserve">Užívateľ je zároveň </w:t>
      </w:r>
      <w:r w:rsidR="000A2BAE" w:rsidRPr="00FB791D">
        <w:rPr>
          <w:rFonts w:ascii="Calibri" w:hAnsi="Calibri" w:cs="Calibri"/>
          <w:b/>
          <w:szCs w:val="24"/>
        </w:rPr>
        <w:t xml:space="preserve">povinný </w:t>
      </w:r>
      <w:r w:rsidRPr="00FB791D">
        <w:rPr>
          <w:rFonts w:ascii="Calibri" w:hAnsi="Calibri" w:cs="Calibri"/>
          <w:b/>
          <w:szCs w:val="24"/>
        </w:rPr>
        <w:t>poskytnúť súčinnosť VÚC aj poskytovateľovi pri uplatňovaní pravidiel informovania a komunikácie v rámci projektu</w:t>
      </w:r>
      <w:r w:rsidRPr="00FB791D">
        <w:rPr>
          <w:b/>
          <w:szCs w:val="24"/>
        </w:rPr>
        <w:t>.</w:t>
      </w:r>
    </w:p>
    <w:p w14:paraId="1A7771FB" w14:textId="1C6057B4" w:rsidR="00D74BBE" w:rsidRDefault="00B5035B" w:rsidP="008840B6">
      <w:pPr>
        <w:pStyle w:val="Nadpis2"/>
      </w:pPr>
      <w:bookmarkStart w:id="113" w:name="_Toc216862999"/>
      <w:r>
        <w:t>3.</w:t>
      </w:r>
      <w:r w:rsidR="00551B68">
        <w:t>10</w:t>
      </w:r>
      <w:r w:rsidR="00D74BBE" w:rsidRPr="00F72AFE">
        <w:t xml:space="preserve"> </w:t>
      </w:r>
      <w:r w:rsidR="00D74BBE">
        <w:t xml:space="preserve">   </w:t>
      </w:r>
      <w:r w:rsidR="00D74BBE" w:rsidRPr="00F72AFE">
        <w:t>P</w:t>
      </w:r>
      <w:r w:rsidR="00F72AFE">
        <w:t>oistenie</w:t>
      </w:r>
      <w:r w:rsidR="00D74BBE" w:rsidRPr="00F72AFE">
        <w:t xml:space="preserve"> majetku</w:t>
      </w:r>
      <w:bookmarkEnd w:id="113"/>
    </w:p>
    <w:p w14:paraId="6A9E9D38" w14:textId="77777777" w:rsidR="009A13D7" w:rsidRDefault="00020700" w:rsidP="00CC30CB">
      <w:pPr>
        <w:rPr>
          <w:rFonts w:ascii="Calibri" w:hAnsi="Calibri" w:cs="Calibri"/>
          <w:szCs w:val="24"/>
        </w:rPr>
      </w:pPr>
      <w:r w:rsidRPr="00FB791D">
        <w:rPr>
          <w:rFonts w:ascii="Calibri" w:hAnsi="Calibri" w:cs="Calibri"/>
          <w:szCs w:val="24"/>
        </w:rPr>
        <w:t>Užívateľ</w:t>
      </w:r>
      <w:r w:rsidR="009B7B56" w:rsidRPr="009B7B56">
        <w:rPr>
          <w:rFonts w:ascii="Calibri" w:hAnsi="Calibri" w:cs="Calibri"/>
          <w:szCs w:val="24"/>
        </w:rPr>
        <w:t xml:space="preserve"> </w:t>
      </w:r>
      <w:r w:rsidR="009B7B56" w:rsidRPr="00FB791D">
        <w:rPr>
          <w:rFonts w:ascii="Calibri" w:hAnsi="Calibri" w:cs="Calibri"/>
          <w:b/>
          <w:szCs w:val="24"/>
        </w:rPr>
        <w:t xml:space="preserve">riadne </w:t>
      </w:r>
      <w:r w:rsidR="009B7B56" w:rsidRPr="00A95CF4">
        <w:rPr>
          <w:rFonts w:ascii="Calibri" w:hAnsi="Calibri" w:cs="Calibri"/>
          <w:b/>
          <w:szCs w:val="24"/>
        </w:rPr>
        <w:t>poistí</w:t>
      </w:r>
      <w:r w:rsidR="009B7B56" w:rsidRPr="00FB791D">
        <w:rPr>
          <w:rFonts w:ascii="Calibri" w:hAnsi="Calibri" w:cs="Calibri"/>
          <w:b/>
          <w:szCs w:val="24"/>
        </w:rPr>
        <w:t xml:space="preserve"> alebo zabezpečí poistenie </w:t>
      </w:r>
      <w:r w:rsidRPr="00FB791D">
        <w:rPr>
          <w:rFonts w:ascii="Calibri" w:hAnsi="Calibri" w:cs="Calibri"/>
          <w:b/>
          <w:szCs w:val="24"/>
        </w:rPr>
        <w:t>m</w:t>
      </w:r>
      <w:r w:rsidR="009B7B56" w:rsidRPr="00FB791D">
        <w:rPr>
          <w:rFonts w:ascii="Calibri" w:hAnsi="Calibri" w:cs="Calibri"/>
          <w:b/>
          <w:szCs w:val="24"/>
        </w:rPr>
        <w:t>ajetku nadobudnutého z finančných prostriedkov z príspevku</w:t>
      </w:r>
      <w:r w:rsidR="00E4632C" w:rsidRPr="00FB791D">
        <w:rPr>
          <w:rFonts w:ascii="Calibri" w:hAnsi="Calibri" w:cs="Calibri"/>
          <w:szCs w:val="24"/>
        </w:rPr>
        <w:t xml:space="preserve">. </w:t>
      </w:r>
      <w:r w:rsidR="009B7B56" w:rsidRPr="00FB791D">
        <w:rPr>
          <w:rFonts w:ascii="Calibri" w:hAnsi="Calibri" w:cs="Calibri"/>
          <w:szCs w:val="24"/>
        </w:rPr>
        <w:t>Toto p</w:t>
      </w:r>
      <w:r w:rsidR="00E4632C" w:rsidRPr="00FB791D">
        <w:rPr>
          <w:rFonts w:ascii="Calibri" w:hAnsi="Calibri" w:cs="Calibri"/>
          <w:szCs w:val="24"/>
        </w:rPr>
        <w:t>oistenie musí trvať od nadobudnutia majetku až do uplynutia obdobia udržateľnosti projektu</w:t>
      </w:r>
      <w:r w:rsidR="00733D44" w:rsidRPr="00FB791D">
        <w:rPr>
          <w:rFonts w:ascii="Calibri" w:hAnsi="Calibri" w:cs="Calibri"/>
          <w:szCs w:val="24"/>
        </w:rPr>
        <w:t xml:space="preserve">, </w:t>
      </w:r>
      <w:r w:rsidRPr="00FB791D">
        <w:rPr>
          <w:rFonts w:ascii="Calibri" w:hAnsi="Calibri" w:cs="Calibri"/>
          <w:szCs w:val="24"/>
        </w:rPr>
        <w:t>následne</w:t>
      </w:r>
      <w:r w:rsidR="00E4632C" w:rsidRPr="00FB791D">
        <w:rPr>
          <w:rFonts w:ascii="Calibri" w:hAnsi="Calibri" w:cs="Calibri"/>
          <w:szCs w:val="24"/>
        </w:rPr>
        <w:t xml:space="preserve"> </w:t>
      </w:r>
      <w:r w:rsidR="009B7B56" w:rsidRPr="00FB791D">
        <w:rPr>
          <w:rFonts w:ascii="Calibri" w:hAnsi="Calibri" w:cs="Calibri"/>
          <w:szCs w:val="24"/>
        </w:rPr>
        <w:t xml:space="preserve">tento </w:t>
      </w:r>
      <w:r w:rsidRPr="00FB791D">
        <w:rPr>
          <w:rFonts w:ascii="Calibri" w:hAnsi="Calibri" w:cs="Calibri"/>
          <w:szCs w:val="24"/>
        </w:rPr>
        <w:t>n</w:t>
      </w:r>
      <w:r w:rsidR="00E4632C" w:rsidRPr="00FB791D">
        <w:rPr>
          <w:rFonts w:ascii="Calibri" w:hAnsi="Calibri" w:cs="Calibri"/>
          <w:szCs w:val="24"/>
        </w:rPr>
        <w:t>adobudnutý majetok zaradí do svojho majetku.</w:t>
      </w:r>
      <w:r w:rsidR="00A95CF4">
        <w:rPr>
          <w:rFonts w:ascii="Calibri" w:hAnsi="Calibri" w:cs="Calibri"/>
          <w:szCs w:val="24"/>
        </w:rPr>
        <w:t xml:space="preserve"> </w:t>
      </w:r>
    </w:p>
    <w:p w14:paraId="735C6FCA" w14:textId="215C3D0B" w:rsidR="00E4632C" w:rsidRPr="00FB791D" w:rsidRDefault="00A95CF4" w:rsidP="00CC30CB">
      <w:pPr>
        <w:rPr>
          <w:rFonts w:ascii="Calibri" w:hAnsi="Calibri" w:cs="Calibri"/>
          <w:szCs w:val="24"/>
        </w:rPr>
      </w:pPr>
      <w:r w:rsidRPr="00FB791D">
        <w:rPr>
          <w:rFonts w:ascii="Calibri" w:hAnsi="Calibri" w:cs="Calibri"/>
          <w:b/>
          <w:szCs w:val="24"/>
        </w:rPr>
        <w:t>Nedodržanie povinnosti poistenia majetku môže mať za následok, že takýto výdavok bude neoprávnený</w:t>
      </w:r>
      <w:r w:rsidRPr="00FB791D">
        <w:rPr>
          <w:rFonts w:ascii="Calibri" w:hAnsi="Calibri" w:cs="Calibri"/>
          <w:szCs w:val="24"/>
        </w:rPr>
        <w:t>. Užívateľ je povinný bezodkladne oznámiť VÚC každú poistnú udalosť na majetku nadobudnutom z finančných prostriedkov z príspevku a poskytnúť VÚC ďalšie informácie v rozsahu a spôsobom podľa pokynov VÚC</w:t>
      </w:r>
      <w:r>
        <w:rPr>
          <w:rFonts w:ascii="Calibri" w:hAnsi="Calibri" w:cs="Calibri"/>
          <w:szCs w:val="24"/>
        </w:rPr>
        <w:t>.</w:t>
      </w:r>
    </w:p>
    <w:p w14:paraId="0726F51C" w14:textId="34EF85F8" w:rsidR="00563DCC" w:rsidRDefault="00B5035B" w:rsidP="008840B6">
      <w:pPr>
        <w:pStyle w:val="Nadpis2"/>
      </w:pPr>
      <w:bookmarkStart w:id="114" w:name="_Toc216863000"/>
      <w:r>
        <w:t>3.1</w:t>
      </w:r>
      <w:r w:rsidR="00551B68">
        <w:t>1</w:t>
      </w:r>
      <w:r w:rsidR="00F72AFE">
        <w:t xml:space="preserve">    </w:t>
      </w:r>
      <w:r w:rsidR="00F72AFE" w:rsidRPr="00EE73BC">
        <w:t>Prevod majetku</w:t>
      </w:r>
      <w:bookmarkEnd w:id="114"/>
    </w:p>
    <w:p w14:paraId="423B273E" w14:textId="3CDB5F05" w:rsidR="00917F57" w:rsidRPr="00FB791D" w:rsidRDefault="00917F57" w:rsidP="00826115">
      <w:pPr>
        <w:rPr>
          <w:rFonts w:ascii="Calibri" w:hAnsi="Calibri" w:cs="Calibri"/>
          <w:szCs w:val="24"/>
        </w:rPr>
      </w:pPr>
      <w:r w:rsidRPr="00FB791D">
        <w:rPr>
          <w:rFonts w:ascii="Calibri" w:hAnsi="Calibri" w:cs="Calibri"/>
          <w:szCs w:val="24"/>
        </w:rPr>
        <w:t>Užívateľ sa zaväzuje, že počas realizácie aktivít projektu a udržateľnosti projektu</w:t>
      </w:r>
      <w:r w:rsidR="00640E79">
        <w:rPr>
          <w:rFonts w:ascii="Calibri" w:hAnsi="Calibri" w:cs="Calibri"/>
          <w:szCs w:val="24"/>
        </w:rPr>
        <w:t>,</w:t>
      </w:r>
      <w:r w:rsidRPr="00FB791D">
        <w:rPr>
          <w:rFonts w:ascii="Calibri" w:hAnsi="Calibri" w:cs="Calibri"/>
          <w:szCs w:val="24"/>
        </w:rPr>
        <w:t xml:space="preserve"> majetok nadobudnutý z fina</w:t>
      </w:r>
      <w:r w:rsidR="00640E79">
        <w:rPr>
          <w:rFonts w:ascii="Calibri" w:hAnsi="Calibri" w:cs="Calibri"/>
          <w:szCs w:val="24"/>
        </w:rPr>
        <w:t>nčných prostriedkov z príspevku:</w:t>
      </w:r>
    </w:p>
    <w:p w14:paraId="556C66DA" w14:textId="18FB9F62" w:rsidR="00917F57" w:rsidRPr="00FB791D" w:rsidRDefault="00640E79" w:rsidP="00FB791D">
      <w:pPr>
        <w:pStyle w:val="Odsekzoznamu"/>
        <w:numPr>
          <w:ilvl w:val="0"/>
          <w:numId w:val="58"/>
        </w:numPr>
        <w:rPr>
          <w:rFonts w:ascii="Calibri" w:hAnsi="Calibri" w:cs="Calibri"/>
          <w:szCs w:val="24"/>
        </w:rPr>
      </w:pPr>
      <w:r>
        <w:rPr>
          <w:rFonts w:ascii="Calibri" w:eastAsiaTheme="minorEastAsia" w:hAnsi="Calibri" w:cs="Calibri"/>
          <w:szCs w:val="24"/>
        </w:rPr>
        <w:t xml:space="preserve">bude </w:t>
      </w:r>
      <w:r w:rsidR="00917F57" w:rsidRPr="00FB791D">
        <w:rPr>
          <w:rFonts w:ascii="Calibri" w:eastAsiaTheme="minorEastAsia" w:hAnsi="Calibri" w:cs="Calibri"/>
          <w:szCs w:val="24"/>
        </w:rPr>
        <w:t>používať výlučne pri výkone činnosti v rámci projektu, s výnimkou prípadov, kedy pre zabezpečenie a udržanie cieľa projektu v zmy</w:t>
      </w:r>
      <w:r>
        <w:rPr>
          <w:rFonts w:ascii="Calibri" w:eastAsiaTheme="minorEastAsia" w:hAnsi="Calibri" w:cs="Calibri"/>
          <w:szCs w:val="24"/>
        </w:rPr>
        <w:t>sle zmluvy je vhodné prenechať prevádzkovanie</w:t>
      </w:r>
      <w:r w:rsidR="00917F57" w:rsidRPr="00FB791D">
        <w:rPr>
          <w:rFonts w:ascii="Calibri" w:eastAsiaTheme="minorEastAsia" w:hAnsi="Calibri" w:cs="Calibri"/>
          <w:szCs w:val="24"/>
        </w:rPr>
        <w:t xml:space="preserve"> majetku tretej osobe</w:t>
      </w:r>
      <w:r>
        <w:rPr>
          <w:rFonts w:ascii="Calibri" w:eastAsiaTheme="minorEastAsia" w:hAnsi="Calibri" w:cs="Calibri"/>
          <w:szCs w:val="24"/>
        </w:rPr>
        <w:t>,</w:t>
      </w:r>
      <w:r w:rsidR="00917F57" w:rsidRPr="00FB791D">
        <w:rPr>
          <w:rFonts w:ascii="Calibri" w:eastAsiaTheme="minorEastAsia" w:hAnsi="Calibri" w:cs="Calibri"/>
          <w:szCs w:val="24"/>
        </w:rPr>
        <w:t xml:space="preserve"> </w:t>
      </w:r>
    </w:p>
    <w:p w14:paraId="4CD8AA40" w14:textId="2F8A2798" w:rsidR="00917F57" w:rsidRPr="00FB791D" w:rsidRDefault="00640E79" w:rsidP="00FB791D">
      <w:pPr>
        <w:pStyle w:val="Odsekzoznamu"/>
        <w:numPr>
          <w:ilvl w:val="0"/>
          <w:numId w:val="58"/>
        </w:numPr>
        <w:rPr>
          <w:rFonts w:ascii="Calibri" w:hAnsi="Calibri" w:cs="Calibri"/>
          <w:szCs w:val="24"/>
        </w:rPr>
      </w:pPr>
      <w:r>
        <w:rPr>
          <w:rFonts w:ascii="Calibri" w:eastAsiaTheme="minorEastAsia" w:hAnsi="Calibri" w:cs="Calibri"/>
          <w:szCs w:val="24"/>
        </w:rPr>
        <w:t>je povinný zaradiť</w:t>
      </w:r>
      <w:r w:rsidR="00917F57" w:rsidRPr="00FB791D">
        <w:rPr>
          <w:rFonts w:ascii="Calibri" w:eastAsiaTheme="minorEastAsia" w:hAnsi="Calibri" w:cs="Calibri"/>
          <w:szCs w:val="24"/>
        </w:rPr>
        <w:t xml:space="preserve"> do svojho majetku a</w:t>
      </w:r>
      <w:r>
        <w:rPr>
          <w:rFonts w:ascii="Calibri" w:eastAsiaTheme="minorEastAsia" w:hAnsi="Calibri" w:cs="Calibri"/>
          <w:szCs w:val="24"/>
        </w:rPr>
        <w:t> musí zostať</w:t>
      </w:r>
      <w:r w:rsidR="00917F57" w:rsidRPr="00FB791D">
        <w:rPr>
          <w:rFonts w:ascii="Calibri" w:eastAsiaTheme="minorEastAsia" w:hAnsi="Calibri" w:cs="Calibri"/>
          <w:szCs w:val="24"/>
        </w:rPr>
        <w:t xml:space="preserve"> v jeho majetku, ak osobitné právne</w:t>
      </w:r>
      <w:r>
        <w:rPr>
          <w:rFonts w:ascii="Calibri" w:eastAsiaTheme="minorEastAsia" w:hAnsi="Calibri" w:cs="Calibri"/>
          <w:szCs w:val="24"/>
        </w:rPr>
        <w:t xml:space="preserve"> predpisy nestanovujú inak, </w:t>
      </w:r>
      <w:r w:rsidR="00917F57" w:rsidRPr="00FB791D">
        <w:rPr>
          <w:rFonts w:ascii="Calibri" w:eastAsiaTheme="minorEastAsia" w:hAnsi="Calibri" w:cs="Calibri"/>
          <w:szCs w:val="24"/>
        </w:rPr>
        <w:t xml:space="preserve"> </w:t>
      </w:r>
    </w:p>
    <w:p w14:paraId="544AE173" w14:textId="73ABDA16" w:rsidR="0014587A" w:rsidRDefault="00917F57" w:rsidP="00FB791D">
      <w:pPr>
        <w:pStyle w:val="Odsekzoznamu"/>
        <w:numPr>
          <w:ilvl w:val="0"/>
          <w:numId w:val="58"/>
        </w:numPr>
        <w:rPr>
          <w:rFonts w:ascii="Calibri" w:hAnsi="Calibri" w:cs="Calibri"/>
          <w:szCs w:val="24"/>
        </w:rPr>
      </w:pPr>
      <w:r w:rsidRPr="00FB791D">
        <w:rPr>
          <w:rFonts w:asciiTheme="minorHAnsi" w:eastAsiaTheme="minorEastAsia" w:hAnsiTheme="minorHAnsi" w:cstheme="minorHAnsi"/>
          <w:szCs w:val="24"/>
        </w:rPr>
        <w:t xml:space="preserve">nemôže bez predchádzajúceho písomného súhlasu poskytovateľa </w:t>
      </w:r>
      <w:r w:rsidR="0014587A">
        <w:rPr>
          <w:rFonts w:asciiTheme="minorHAnsi" w:eastAsiaTheme="minorEastAsia" w:hAnsiTheme="minorHAnsi" w:cstheme="minorHAnsi"/>
          <w:szCs w:val="24"/>
        </w:rPr>
        <w:t xml:space="preserve">MZ SR </w:t>
      </w:r>
      <w:r w:rsidRPr="00FB791D">
        <w:rPr>
          <w:rFonts w:asciiTheme="minorHAnsi" w:eastAsiaTheme="minorEastAsia" w:hAnsiTheme="minorHAnsi" w:cstheme="minorHAnsi"/>
          <w:szCs w:val="24"/>
        </w:rPr>
        <w:t>previesť na tretiu osobu, prenajať tretej osobe alebo prenechať do iného druhu užívania tretej osoby, v celku alebo čiastočne, s výnimkou vyplývajúcou z vyhlásenia, zaťažený akýmkoľvek</w:t>
      </w:r>
      <w:r w:rsidRPr="00FB791D">
        <w:rPr>
          <w:color w:val="000000"/>
          <w:sz w:val="27"/>
          <w:szCs w:val="27"/>
        </w:rPr>
        <w:t xml:space="preserve"> </w:t>
      </w:r>
      <w:r w:rsidRPr="00FB791D">
        <w:rPr>
          <w:rFonts w:ascii="Calibri" w:eastAsiaTheme="minorEastAsia" w:hAnsi="Calibri" w:cs="Calibri"/>
          <w:szCs w:val="24"/>
        </w:rPr>
        <w:t>právom tretej osoby, okrem prípadu, ak nemá vplyv na dosiahnutie a udržanie cieľa projektu, zaťažený záložným právom v prospech tretej osoby, ktorá nie je financujúcou bankou/financujúcou inštitúciou</w:t>
      </w:r>
      <w:r w:rsidR="0014587A">
        <w:rPr>
          <w:rFonts w:ascii="Calibri" w:eastAsiaTheme="minorEastAsia" w:hAnsi="Calibri" w:cs="Calibri"/>
          <w:szCs w:val="24"/>
        </w:rPr>
        <w:t xml:space="preserve">. </w:t>
      </w:r>
    </w:p>
    <w:p w14:paraId="7C95E8F8" w14:textId="7291183A" w:rsidR="00826115" w:rsidRPr="00FB791D" w:rsidRDefault="0014587A">
      <w:pPr>
        <w:rPr>
          <w:rFonts w:ascii="Calibri" w:hAnsi="Calibri" w:cs="Calibri"/>
          <w:b/>
          <w:szCs w:val="24"/>
        </w:rPr>
      </w:pPr>
      <w:r w:rsidRPr="00FB791D">
        <w:rPr>
          <w:rFonts w:ascii="Calibri" w:hAnsi="Calibri" w:cs="Calibri"/>
          <w:b/>
          <w:szCs w:val="24"/>
        </w:rPr>
        <w:t>Užívateľ je povinný písomne informovať poskytovateľa</w:t>
      </w:r>
      <w:r>
        <w:rPr>
          <w:rFonts w:ascii="Calibri" w:hAnsi="Calibri" w:cs="Calibri"/>
          <w:b/>
          <w:szCs w:val="24"/>
        </w:rPr>
        <w:t xml:space="preserve"> MZ SR</w:t>
      </w:r>
      <w:r w:rsidRPr="00FB791D">
        <w:rPr>
          <w:rFonts w:ascii="Calibri" w:hAnsi="Calibri" w:cs="Calibri"/>
          <w:b/>
          <w:szCs w:val="24"/>
        </w:rPr>
        <w:t xml:space="preserve"> </w:t>
      </w:r>
      <w:r w:rsidR="00826115" w:rsidRPr="00FB791D">
        <w:rPr>
          <w:rFonts w:ascii="Calibri" w:hAnsi="Calibri" w:cs="Calibri"/>
          <w:b/>
          <w:szCs w:val="24"/>
        </w:rPr>
        <w:t xml:space="preserve">minimálne 3 mesiace </w:t>
      </w:r>
      <w:r w:rsidRPr="00FB791D">
        <w:rPr>
          <w:rFonts w:ascii="Calibri" w:hAnsi="Calibri" w:cs="Calibri"/>
          <w:b/>
          <w:szCs w:val="24"/>
        </w:rPr>
        <w:t>pred plánovaným prechodom alebo prevodom práv a povinností na iný subjekt.</w:t>
      </w:r>
    </w:p>
    <w:p w14:paraId="1E175BF8" w14:textId="032FFE52" w:rsidR="00BE3EEF" w:rsidRDefault="00BE3EEF" w:rsidP="008840B6">
      <w:pPr>
        <w:pStyle w:val="Nadpis2"/>
      </w:pPr>
      <w:bookmarkStart w:id="115" w:name="_Toc216863001"/>
      <w:r w:rsidRPr="00BE3EEF">
        <w:t>3.1</w:t>
      </w:r>
      <w:r w:rsidR="00551B68">
        <w:t>2</w:t>
      </w:r>
      <w:r w:rsidRPr="00BE3EEF">
        <w:t xml:space="preserve"> </w:t>
      </w:r>
      <w:r>
        <w:t xml:space="preserve">   </w:t>
      </w:r>
      <w:r w:rsidRPr="00BE3EEF">
        <w:t>Archivácia</w:t>
      </w:r>
      <w:bookmarkEnd w:id="115"/>
      <w:r w:rsidRPr="00BE3EEF">
        <w:t xml:space="preserve"> </w:t>
      </w:r>
    </w:p>
    <w:p w14:paraId="2A5F0300" w14:textId="205F5154" w:rsidR="00551B68" w:rsidRDefault="00020700" w:rsidP="00BE3EEF">
      <w:pPr>
        <w:rPr>
          <w:szCs w:val="24"/>
        </w:rPr>
      </w:pPr>
      <w:r w:rsidRPr="000A2BAE">
        <w:rPr>
          <w:rFonts w:cs="Calibri"/>
          <w:szCs w:val="24"/>
        </w:rPr>
        <w:t xml:space="preserve">Užívateľ </w:t>
      </w:r>
      <w:r w:rsidR="00AF20EE" w:rsidRPr="00FB791D">
        <w:rPr>
          <w:rFonts w:cs="Calibri"/>
          <w:b/>
          <w:szCs w:val="24"/>
        </w:rPr>
        <w:t>u</w:t>
      </w:r>
      <w:r w:rsidRPr="00FB791D">
        <w:rPr>
          <w:rFonts w:cs="Calibri"/>
          <w:b/>
          <w:szCs w:val="24"/>
        </w:rPr>
        <w:t>chováva</w:t>
      </w:r>
      <w:r w:rsidR="00AF20EE" w:rsidRPr="000A2BAE">
        <w:rPr>
          <w:rFonts w:cs="Calibri"/>
          <w:szCs w:val="24"/>
        </w:rPr>
        <w:t xml:space="preserve"> účtovnú dokumentáciu a inú dokumentáciu týkajúcu sa plnenia povinností vyplývajúcich z</w:t>
      </w:r>
      <w:r w:rsidR="00AE0F36" w:rsidRPr="000A2BAE">
        <w:rPr>
          <w:rFonts w:cs="Calibri"/>
          <w:szCs w:val="24"/>
        </w:rPr>
        <w:t>o</w:t>
      </w:r>
      <w:r w:rsidR="0018239C">
        <w:rPr>
          <w:rFonts w:cs="Calibri"/>
          <w:szCs w:val="24"/>
        </w:rPr>
        <w:t xml:space="preserve"> z</w:t>
      </w:r>
      <w:r w:rsidR="00AF20EE" w:rsidRPr="000A2BAE">
        <w:rPr>
          <w:rFonts w:cs="Calibri"/>
          <w:szCs w:val="24"/>
        </w:rPr>
        <w:t xml:space="preserve">mluvy ako aj použitia finančných prostriedkov z príspevku </w:t>
      </w:r>
      <w:r w:rsidR="00AF20EE" w:rsidRPr="00FB791D">
        <w:rPr>
          <w:rFonts w:cs="Calibri"/>
          <w:b/>
          <w:szCs w:val="24"/>
        </w:rPr>
        <w:t>po dobu 10 rokov od ukončenia projektu</w:t>
      </w:r>
      <w:r w:rsidR="00BE3EEF" w:rsidRPr="00CC30CB">
        <w:rPr>
          <w:szCs w:val="24"/>
        </w:rPr>
        <w:t xml:space="preserve">. </w:t>
      </w:r>
    </w:p>
    <w:p w14:paraId="03BFD92A" w14:textId="64A4186F" w:rsidR="00B1413C" w:rsidRDefault="00B1413C" w:rsidP="00B1413C">
      <w:pPr>
        <w:pStyle w:val="Nadpis2"/>
      </w:pPr>
      <w:bookmarkStart w:id="116" w:name="_Toc216863002"/>
      <w:r>
        <w:t>3.13 Zmena v projekte</w:t>
      </w:r>
      <w:bookmarkEnd w:id="116"/>
    </w:p>
    <w:p w14:paraId="02C3DD38" w14:textId="4099598F" w:rsidR="00B1413C" w:rsidRDefault="00B1413C" w:rsidP="00B1413C">
      <w:pPr>
        <w:rPr>
          <w:ins w:id="117" w:author="Bagiová Tatiana" w:date="2025-12-17T12:35:00Z" w16du:dateUtc="2025-12-17T11:35:00Z"/>
          <w:rFonts w:ascii="Calibri" w:hAnsi="Calibri" w:cs="Calibri"/>
          <w:szCs w:val="24"/>
        </w:rPr>
      </w:pPr>
      <w:r>
        <w:t xml:space="preserve">Užívateľ </w:t>
      </w:r>
      <w:r w:rsidRPr="00FB791D">
        <w:rPr>
          <w:rFonts w:ascii="Calibri" w:hAnsi="Calibri" w:cs="Calibri"/>
          <w:szCs w:val="24"/>
        </w:rPr>
        <w:t>počas platnos</w:t>
      </w:r>
      <w:r w:rsidRPr="00CC30CB">
        <w:rPr>
          <w:rFonts w:ascii="Calibri" w:hAnsi="Calibri" w:cs="Calibri"/>
          <w:szCs w:val="24"/>
        </w:rPr>
        <w:t xml:space="preserve">ti a účinnosti Zmluvy </w:t>
      </w:r>
      <w:del w:id="118" w:author="Bagiová Tatiana" w:date="2026-01-30T10:21:00Z" w16du:dateUtc="2026-01-30T09:21:00Z">
        <w:r w:rsidRPr="00CC30CB" w:rsidDel="00D338C3">
          <w:rPr>
            <w:rFonts w:ascii="Calibri" w:hAnsi="Calibri" w:cs="Calibri"/>
            <w:szCs w:val="24"/>
          </w:rPr>
          <w:delText>informuje</w:delText>
        </w:r>
        <w:r w:rsidDel="00D338C3">
          <w:rPr>
            <w:rFonts w:ascii="Calibri" w:hAnsi="Calibri" w:cs="Calibri"/>
            <w:szCs w:val="24"/>
          </w:rPr>
          <w:delText xml:space="preserve"> </w:delText>
        </w:r>
      </w:del>
      <w:ins w:id="119" w:author="Bagiová Tatiana" w:date="2026-01-30T10:21:00Z" w16du:dateUtc="2026-01-30T09:21:00Z">
        <w:r w:rsidR="00D338C3">
          <w:rPr>
            <w:rFonts w:ascii="Calibri" w:hAnsi="Calibri" w:cs="Calibri"/>
            <w:szCs w:val="24"/>
          </w:rPr>
          <w:t xml:space="preserve">žiada </w:t>
        </w:r>
      </w:ins>
      <w:r>
        <w:rPr>
          <w:rFonts w:ascii="Calibri" w:hAnsi="Calibri" w:cs="Calibri"/>
          <w:szCs w:val="24"/>
        </w:rPr>
        <w:t>VÚC o</w:t>
      </w:r>
      <w:del w:id="120" w:author="Bagiová Tatiana" w:date="2026-01-30T10:22:00Z" w16du:dateUtc="2026-01-30T09:22:00Z">
        <w:r w:rsidDel="00D338C3">
          <w:rPr>
            <w:rFonts w:ascii="Calibri" w:hAnsi="Calibri" w:cs="Calibri"/>
            <w:szCs w:val="24"/>
          </w:rPr>
          <w:delText> </w:delText>
        </w:r>
      </w:del>
      <w:ins w:id="121" w:author="Bagiová Tatiana" w:date="2026-01-30T10:22:00Z" w16du:dateUtc="2026-01-30T09:22:00Z">
        <w:r w:rsidR="00D338C3">
          <w:rPr>
            <w:rFonts w:ascii="Calibri" w:hAnsi="Calibri" w:cs="Calibri"/>
            <w:szCs w:val="24"/>
          </w:rPr>
          <w:t xml:space="preserve"> povolenie </w:t>
        </w:r>
      </w:ins>
      <w:r>
        <w:rPr>
          <w:rFonts w:ascii="Calibri" w:hAnsi="Calibri" w:cs="Calibri"/>
          <w:szCs w:val="24"/>
        </w:rPr>
        <w:t>každej zmen</w:t>
      </w:r>
      <w:ins w:id="122" w:author="Bagiová Tatiana" w:date="2026-01-30T10:22:00Z" w16du:dateUtc="2026-01-30T09:22:00Z">
        <w:r w:rsidR="00D338C3">
          <w:rPr>
            <w:rFonts w:ascii="Calibri" w:hAnsi="Calibri" w:cs="Calibri"/>
            <w:szCs w:val="24"/>
          </w:rPr>
          <w:t>y</w:t>
        </w:r>
      </w:ins>
      <w:del w:id="123" w:author="Bagiová Tatiana" w:date="2026-01-30T10:22:00Z" w16du:dateUtc="2026-01-30T09:22:00Z">
        <w:r w:rsidDel="00D338C3">
          <w:rPr>
            <w:rFonts w:ascii="Calibri" w:hAnsi="Calibri" w:cs="Calibri"/>
            <w:szCs w:val="24"/>
          </w:rPr>
          <w:delText>e</w:delText>
        </w:r>
      </w:del>
      <w:r>
        <w:rPr>
          <w:rFonts w:ascii="Calibri" w:hAnsi="Calibri" w:cs="Calibri"/>
          <w:szCs w:val="24"/>
        </w:rPr>
        <w:t xml:space="preserve"> v projekte a to písomnou formou (email, list). V prípade, ak VÚC pri riešení zmeny v projekte bude požadovať súčinnosť (napr. predloženie ďaľšej podpornej dokumentácie alebo podkladov, je užívateľ povinný mu ju poskytnúť).</w:t>
      </w:r>
      <w:ins w:id="124" w:author="Bagiová Tatiana" w:date="2026-01-30T10:23:00Z" w16du:dateUtc="2026-01-30T09:23:00Z">
        <w:r w:rsidR="00D338C3">
          <w:rPr>
            <w:rFonts w:ascii="Calibri" w:hAnsi="Calibri" w:cs="Calibri"/>
            <w:szCs w:val="24"/>
          </w:rPr>
          <w:t xml:space="preserve"> V</w:t>
        </w:r>
      </w:ins>
      <w:ins w:id="125" w:author="Bagiová Tatiana" w:date="2026-01-30T10:24:00Z" w16du:dateUtc="2026-01-30T09:24:00Z">
        <w:r w:rsidR="00D338C3">
          <w:rPr>
            <w:rFonts w:ascii="Calibri" w:hAnsi="Calibri" w:cs="Calibri"/>
            <w:szCs w:val="24"/>
          </w:rPr>
          <w:t> </w:t>
        </w:r>
      </w:ins>
      <w:ins w:id="126" w:author="Bagiová Tatiana" w:date="2026-01-30T10:23:00Z" w16du:dateUtc="2026-01-30T09:23:00Z">
        <w:r w:rsidR="00D338C3">
          <w:rPr>
            <w:rFonts w:ascii="Calibri" w:hAnsi="Calibri" w:cs="Calibri"/>
            <w:szCs w:val="24"/>
          </w:rPr>
          <w:t>prípade</w:t>
        </w:r>
      </w:ins>
      <w:ins w:id="127" w:author="Bagiová Tatiana" w:date="2026-01-30T10:24:00Z" w16du:dateUtc="2026-01-30T09:24:00Z">
        <w:r w:rsidR="00D338C3">
          <w:rPr>
            <w:rFonts w:ascii="Calibri" w:hAnsi="Calibri" w:cs="Calibri"/>
            <w:szCs w:val="24"/>
          </w:rPr>
          <w:t xml:space="preserve"> </w:t>
        </w:r>
      </w:ins>
      <w:ins w:id="128" w:author="Bagiová Tatiana" w:date="2026-01-30T10:23:00Z" w16du:dateUtc="2026-01-30T09:23:00Z">
        <w:r w:rsidR="00D338C3">
          <w:rPr>
            <w:rFonts w:ascii="Calibri" w:hAnsi="Calibri" w:cs="Calibri"/>
            <w:szCs w:val="24"/>
          </w:rPr>
          <w:t xml:space="preserve">potreby </w:t>
        </w:r>
      </w:ins>
      <w:ins w:id="129" w:author="Bagiová Tatiana" w:date="2026-01-30T10:24:00Z" w16du:dateUtc="2026-01-30T09:24:00Z">
        <w:r w:rsidR="00D338C3">
          <w:rPr>
            <w:rFonts w:ascii="Calibri" w:hAnsi="Calibri" w:cs="Calibri"/>
            <w:szCs w:val="24"/>
          </w:rPr>
          <w:t>MZ SR poskytne</w:t>
        </w:r>
      </w:ins>
      <w:ins w:id="130" w:author="Bagiová Tatiana" w:date="2026-01-30T10:23:00Z" w16du:dateUtc="2026-01-30T09:23:00Z">
        <w:r w:rsidR="00D338C3">
          <w:rPr>
            <w:rFonts w:ascii="Calibri" w:hAnsi="Calibri" w:cs="Calibri"/>
            <w:szCs w:val="24"/>
          </w:rPr>
          <w:t xml:space="preserve"> VÚC pri </w:t>
        </w:r>
      </w:ins>
      <w:ins w:id="131" w:author="Bagiová Tatiana" w:date="2026-01-30T11:02:00Z" w16du:dateUtc="2026-01-30T10:02:00Z">
        <w:r w:rsidR="005B1593">
          <w:rPr>
            <w:rFonts w:ascii="Calibri" w:hAnsi="Calibri" w:cs="Calibri"/>
            <w:szCs w:val="24"/>
          </w:rPr>
          <w:t>posúde</w:t>
        </w:r>
      </w:ins>
      <w:ins w:id="132" w:author="Bagiová Tatiana" w:date="2026-01-30T10:24:00Z" w16du:dateUtc="2026-01-30T09:24:00Z">
        <w:r w:rsidR="00D338C3">
          <w:rPr>
            <w:rFonts w:ascii="Calibri" w:hAnsi="Calibri" w:cs="Calibri"/>
            <w:szCs w:val="24"/>
          </w:rPr>
          <w:t>ní zmeny v projekte súčinnosť.</w:t>
        </w:r>
      </w:ins>
    </w:p>
    <w:p w14:paraId="179FE55F" w14:textId="77777777" w:rsidR="00D8491E" w:rsidRPr="00B1413C" w:rsidRDefault="00D8491E" w:rsidP="00B1413C"/>
    <w:p w14:paraId="1A02E48E" w14:textId="27D43754" w:rsidR="00A32D8C" w:rsidRPr="00145E60" w:rsidRDefault="00020700">
      <w:pPr>
        <w:pStyle w:val="Nadpis1"/>
        <w:rPr>
          <w:rStyle w:val="Vrazn"/>
          <w:rFonts w:asciiTheme="minorHAnsi" w:eastAsiaTheme="minorEastAsia" w:hAnsiTheme="minorHAnsi" w:cstheme="minorBidi"/>
          <w:b/>
          <w:bCs w:val="0"/>
          <w:color w:val="000000"/>
          <w:sz w:val="24"/>
          <w:szCs w:val="22"/>
          <w14:textFill>
            <w14:solidFill>
              <w14:srgbClr w14:val="000000">
                <w14:lumMod w14:val="75000"/>
              </w14:srgbClr>
            </w14:solidFill>
          </w14:textFill>
        </w:rPr>
      </w:pPr>
      <w:bookmarkStart w:id="133" w:name="_Toc83373186"/>
      <w:bookmarkStart w:id="134" w:name="_Toc216863003"/>
      <w:r>
        <w:rPr>
          <w:rStyle w:val="Vrazn"/>
          <w:b/>
          <w:bCs w:val="0"/>
        </w:rPr>
        <w:t>4</w:t>
      </w:r>
      <w:r w:rsidR="00A32D8C" w:rsidRPr="00145E60">
        <w:rPr>
          <w:rStyle w:val="Vrazn"/>
          <w:b/>
          <w:bCs w:val="0"/>
        </w:rPr>
        <w:t xml:space="preserve">      Výklad pojmov</w:t>
      </w:r>
      <w:bookmarkEnd w:id="133"/>
      <w:bookmarkEnd w:id="134"/>
    </w:p>
    <w:p w14:paraId="7C06DA7C" w14:textId="77777777" w:rsidR="00A32D8C" w:rsidRPr="009635EC" w:rsidRDefault="00A32D8C" w:rsidP="00A32D8C">
      <w:pPr>
        <w:spacing w:after="120"/>
        <w:rPr>
          <w:rFonts w:cstheme="minorHAnsi"/>
          <w:szCs w:val="24"/>
        </w:rPr>
      </w:pPr>
      <w:r w:rsidRPr="009635EC">
        <w:rPr>
          <w:rFonts w:cstheme="minorHAnsi"/>
          <w:szCs w:val="24"/>
        </w:rPr>
        <w:t>Pre účely tohto materiálu sa rozumie:</w:t>
      </w:r>
    </w:p>
    <w:p w14:paraId="2DF8C6C3" w14:textId="013EF82C" w:rsidR="00A32D8C" w:rsidRPr="009635EC" w:rsidRDefault="00A32D8C" w:rsidP="00A32D8C">
      <w:pPr>
        <w:rPr>
          <w:rFonts w:cstheme="minorHAnsi"/>
          <w:szCs w:val="24"/>
        </w:rPr>
      </w:pPr>
      <w:r w:rsidRPr="009635EC">
        <w:rPr>
          <w:rFonts w:cstheme="minorHAnsi"/>
          <w:b/>
          <w:szCs w:val="24"/>
        </w:rPr>
        <w:t>e-VÚC</w:t>
      </w:r>
      <w:r w:rsidRPr="009635EC">
        <w:rPr>
          <w:rFonts w:cstheme="minorHAnsi"/>
          <w:szCs w:val="24"/>
        </w:rPr>
        <w:t xml:space="preserve"> je Portál e-VÚC</w:t>
      </w:r>
      <w:r w:rsidR="007C3BA5">
        <w:rPr>
          <w:rFonts w:cstheme="minorHAnsi"/>
          <w:szCs w:val="24"/>
        </w:rPr>
        <w:t>, ktorý</w:t>
      </w:r>
      <w:r w:rsidRPr="009635EC">
        <w:rPr>
          <w:rFonts w:cstheme="minorHAnsi"/>
          <w:szCs w:val="24"/>
        </w:rPr>
        <w:t xml:space="preserve"> sprístupňuje občanom na </w:t>
      </w:r>
      <w:r w:rsidRPr="009635EC">
        <w:rPr>
          <w:rFonts w:cstheme="minorHAnsi"/>
          <w:bCs/>
          <w:szCs w:val="24"/>
        </w:rPr>
        <w:t>jednom mieste</w:t>
      </w:r>
      <w:r w:rsidRPr="009635EC">
        <w:rPr>
          <w:rFonts w:cstheme="minorHAnsi"/>
          <w:szCs w:val="24"/>
        </w:rPr>
        <w:t> informácie, ktoré pri svojej činnosti produkujú </w:t>
      </w:r>
      <w:r w:rsidRPr="009635EC">
        <w:rPr>
          <w:rFonts w:cstheme="minorHAnsi"/>
          <w:bCs/>
          <w:szCs w:val="24"/>
        </w:rPr>
        <w:t>samosprávne kraje. </w:t>
      </w:r>
      <w:r w:rsidRPr="009635EC">
        <w:rPr>
          <w:rFonts w:cstheme="minorHAnsi"/>
          <w:szCs w:val="24"/>
        </w:rPr>
        <w:t>Zatiaľ sa jedná hlavne o informácie z oblasti </w:t>
      </w:r>
      <w:r w:rsidRPr="009635EC">
        <w:rPr>
          <w:rFonts w:cstheme="minorHAnsi"/>
          <w:bCs/>
          <w:szCs w:val="24"/>
        </w:rPr>
        <w:t>zdravotníctva</w:t>
      </w:r>
      <w:r w:rsidRPr="009635EC">
        <w:rPr>
          <w:rFonts w:cstheme="minorHAnsi"/>
          <w:szCs w:val="24"/>
        </w:rPr>
        <w:t> a </w:t>
      </w:r>
      <w:r w:rsidRPr="009635EC">
        <w:rPr>
          <w:rFonts w:cstheme="minorHAnsi"/>
          <w:bCs/>
          <w:szCs w:val="24"/>
        </w:rPr>
        <w:t>sociálnej pomoci</w:t>
      </w:r>
      <w:r w:rsidRPr="009635EC">
        <w:rPr>
          <w:rFonts w:cstheme="minorHAnsi"/>
          <w:szCs w:val="24"/>
        </w:rPr>
        <w:t>. V oblasti zdravotníctva sú doplnené aj údajmi MZ SR, ŠÚKL a</w:t>
      </w:r>
      <w:r w:rsidR="00AF2BF9">
        <w:rPr>
          <w:rFonts w:cstheme="minorHAnsi"/>
          <w:szCs w:val="24"/>
        </w:rPr>
        <w:t> </w:t>
      </w:r>
      <w:r w:rsidRPr="009635EC">
        <w:rPr>
          <w:rFonts w:cstheme="minorHAnsi"/>
          <w:szCs w:val="24"/>
        </w:rPr>
        <w:t>RÚVZ</w:t>
      </w:r>
      <w:r w:rsidR="00AF2BF9">
        <w:rPr>
          <w:rFonts w:cstheme="minorHAnsi"/>
          <w:szCs w:val="24"/>
        </w:rPr>
        <w:t>.</w:t>
      </w:r>
    </w:p>
    <w:p w14:paraId="3BEE04E0" w14:textId="77777777" w:rsidR="00A32D8C" w:rsidRPr="009635EC" w:rsidRDefault="00A32D8C" w:rsidP="00A32D8C">
      <w:pPr>
        <w:rPr>
          <w:rFonts w:cstheme="minorHAnsi"/>
          <w:szCs w:val="24"/>
        </w:rPr>
      </w:pPr>
      <w:r w:rsidRPr="009635EC">
        <w:rPr>
          <w:rFonts w:cstheme="minorHAnsi"/>
          <w:b/>
          <w:szCs w:val="24"/>
        </w:rPr>
        <w:t xml:space="preserve">Finančné prostriedky z príspevku </w:t>
      </w:r>
      <w:r w:rsidRPr="009635EC">
        <w:rPr>
          <w:rFonts w:cstheme="minorHAnsi"/>
          <w:szCs w:val="24"/>
        </w:rPr>
        <w:t>– finančné prostriedky poskytované prostredníctvom prijímateľa t.</w:t>
      </w:r>
      <w:r w:rsidR="006538BF" w:rsidRPr="009635EC">
        <w:rPr>
          <w:rFonts w:cstheme="minorHAnsi"/>
          <w:szCs w:val="24"/>
        </w:rPr>
        <w:t xml:space="preserve"> </w:t>
      </w:r>
      <w:r w:rsidRPr="009635EC">
        <w:rPr>
          <w:rFonts w:cstheme="minorHAnsi"/>
          <w:szCs w:val="24"/>
        </w:rPr>
        <w:t xml:space="preserve">j. </w:t>
      </w:r>
      <w:r w:rsidR="006538BF" w:rsidRPr="009635EC">
        <w:rPr>
          <w:rFonts w:cstheme="minorHAnsi"/>
          <w:szCs w:val="24"/>
        </w:rPr>
        <w:t>VÚC</w:t>
      </w:r>
      <w:r w:rsidRPr="009635EC">
        <w:rPr>
          <w:rFonts w:cstheme="minorHAnsi"/>
          <w:szCs w:val="24"/>
        </w:rPr>
        <w:t xml:space="preserve"> z nenávratného finančného príspevku užívateľovi.</w:t>
      </w:r>
    </w:p>
    <w:p w14:paraId="353DDDA4" w14:textId="77777777" w:rsidR="00A32D8C" w:rsidRPr="009635EC" w:rsidRDefault="00A32D8C" w:rsidP="00A32D8C">
      <w:pPr>
        <w:spacing w:after="120" w:line="240" w:lineRule="auto"/>
        <w:rPr>
          <w:rFonts w:cstheme="minorHAnsi"/>
          <w:szCs w:val="24"/>
        </w:rPr>
      </w:pPr>
      <w:r w:rsidRPr="009635EC">
        <w:rPr>
          <w:rFonts w:cstheme="minorHAnsi"/>
          <w:b/>
          <w:bCs/>
          <w:szCs w:val="24"/>
        </w:rPr>
        <w:t xml:space="preserve">Merateľné ukazovatele projektu – </w:t>
      </w:r>
      <w:r w:rsidRPr="009635EC">
        <w:rPr>
          <w:rFonts w:cstheme="minorHAnsi"/>
          <w:szCs w:val="24"/>
        </w:rPr>
        <w:t>záväzná kvantifikácia výstupov</w:t>
      </w:r>
      <w:r w:rsidR="006538BF" w:rsidRPr="009635EC">
        <w:rPr>
          <w:rFonts w:cstheme="minorHAnsi"/>
          <w:szCs w:val="24"/>
        </w:rPr>
        <w:t>, výsledkov</w:t>
      </w:r>
      <w:r w:rsidRPr="009635EC">
        <w:rPr>
          <w:rFonts w:cstheme="minorHAnsi"/>
          <w:szCs w:val="24"/>
        </w:rPr>
        <w:t xml:space="preserve"> a cieľov, ktoré majú byť dosiahnuté realizáciou hlavných aktivít projektu, ich sledovanie na úrovni projektu je dôležité z pohľadu riadenia projektu a sledovania jeho výkonnosti a ktorými sa zabezpečí dosahovanie cieľov na úrovni </w:t>
      </w:r>
      <w:r w:rsidR="006538BF" w:rsidRPr="009635EC">
        <w:rPr>
          <w:rFonts w:cstheme="minorHAnsi"/>
          <w:szCs w:val="24"/>
        </w:rPr>
        <w:t>P SK</w:t>
      </w:r>
      <w:r w:rsidRPr="009635EC">
        <w:rPr>
          <w:rFonts w:cstheme="minorHAnsi"/>
          <w:szCs w:val="24"/>
        </w:rPr>
        <w:t xml:space="preserve">. </w:t>
      </w:r>
    </w:p>
    <w:p w14:paraId="216CB55F" w14:textId="3A8A01AC" w:rsidR="00A32D8C" w:rsidRPr="009635EC" w:rsidRDefault="00A32D8C" w:rsidP="00A32D8C">
      <w:pPr>
        <w:rPr>
          <w:rFonts w:cstheme="minorHAnsi"/>
          <w:b/>
          <w:szCs w:val="24"/>
        </w:rPr>
      </w:pPr>
      <w:r w:rsidRPr="009635EC">
        <w:rPr>
          <w:rFonts w:cstheme="minorHAnsi"/>
          <w:b/>
          <w:szCs w:val="24"/>
        </w:rPr>
        <w:t>Oprávneným užívateľom</w:t>
      </w:r>
      <w:r w:rsidRPr="009635EC">
        <w:rPr>
          <w:rFonts w:cstheme="minorHAnsi"/>
          <w:szCs w:val="24"/>
        </w:rPr>
        <w:t xml:space="preserve"> sú poskytovatelia ambulantnej</w:t>
      </w:r>
      <w:r w:rsidR="006538BF" w:rsidRPr="009635EC">
        <w:rPr>
          <w:rFonts w:cstheme="minorHAnsi"/>
          <w:szCs w:val="24"/>
        </w:rPr>
        <w:t xml:space="preserve"> zdravotnej</w:t>
      </w:r>
      <w:r w:rsidRPr="009635EC">
        <w:rPr>
          <w:rFonts w:cstheme="minorHAnsi"/>
          <w:szCs w:val="24"/>
        </w:rPr>
        <w:t xml:space="preserve"> starostlivosti </w:t>
      </w:r>
      <w:r w:rsidR="006538BF" w:rsidRPr="009635EC">
        <w:rPr>
          <w:rFonts w:cstheme="minorHAnsi"/>
          <w:szCs w:val="24"/>
        </w:rPr>
        <w:t>v spádovej oblasti príslušného VÚC</w:t>
      </w:r>
      <w:r w:rsidR="00EA4FB9">
        <w:rPr>
          <w:rFonts w:cstheme="minorHAnsi"/>
          <w:szCs w:val="24"/>
        </w:rPr>
        <w:t>.</w:t>
      </w:r>
    </w:p>
    <w:p w14:paraId="6276BA5A" w14:textId="37DCEA0F" w:rsidR="00A32D8C" w:rsidRPr="009635EC" w:rsidRDefault="00A32D8C" w:rsidP="00A32D8C">
      <w:pPr>
        <w:rPr>
          <w:rFonts w:cstheme="minorHAnsi"/>
          <w:szCs w:val="24"/>
        </w:rPr>
      </w:pPr>
      <w:r w:rsidRPr="00104A4B">
        <w:rPr>
          <w:rFonts w:cstheme="minorHAnsi"/>
          <w:b/>
          <w:szCs w:val="24"/>
        </w:rPr>
        <w:t>Poskytovateľ</w:t>
      </w:r>
      <w:r w:rsidRPr="009635EC">
        <w:rPr>
          <w:rFonts w:cstheme="minorHAnsi"/>
          <w:szCs w:val="24"/>
        </w:rPr>
        <w:t xml:space="preserve"> </w:t>
      </w:r>
      <w:r w:rsidR="00104A4B">
        <w:rPr>
          <w:rFonts w:cstheme="minorHAnsi"/>
          <w:szCs w:val="24"/>
        </w:rPr>
        <w:t xml:space="preserve">- </w:t>
      </w:r>
      <w:r w:rsidR="00104A4B" w:rsidRPr="00104A4B">
        <w:rPr>
          <w:rFonts w:cstheme="minorHAnsi"/>
          <w:szCs w:val="24"/>
        </w:rPr>
        <w:t>subjekt označený ako poskytovateľ v Rozhodnutí o schválení žiadosti o poskytnutie nenávratného finančného príspevku, t.j. Ministerstvo zdravotníctva Slovenskej republiky;</w:t>
      </w:r>
    </w:p>
    <w:p w14:paraId="40990EB3" w14:textId="77777777" w:rsidR="00104A4B" w:rsidRDefault="00104A4B" w:rsidP="007D4086">
      <w:pPr>
        <w:rPr>
          <w:rFonts w:cstheme="minorHAnsi"/>
          <w:b/>
          <w:szCs w:val="24"/>
        </w:rPr>
      </w:pPr>
      <w:r w:rsidRPr="00104A4B">
        <w:rPr>
          <w:b/>
          <w:color w:val="000000"/>
          <w:szCs w:val="24"/>
        </w:rPr>
        <w:t>Projekt</w:t>
      </w:r>
      <w:r w:rsidRPr="00104A4B">
        <w:rPr>
          <w:color w:val="000000"/>
          <w:szCs w:val="24"/>
        </w:rPr>
        <w:t xml:space="preserve"> – súhrn aktivít na dosiahnutie určených cieľov a výsledkov, na ktoré sa vzťahuje poskytnutie nenávratného finančného príspevku, ktoré predkladá žiadateľ v žiadosti o poskytnutie nenávratného finančného príspevku, implementovaný na základe Zmluvy o poskytnutie nenávratného finančného príspevku;</w:t>
      </w:r>
      <w:r w:rsidRPr="00104A4B">
        <w:rPr>
          <w:rFonts w:cstheme="minorHAnsi"/>
          <w:b/>
          <w:szCs w:val="24"/>
        </w:rPr>
        <w:t xml:space="preserve"> </w:t>
      </w:r>
    </w:p>
    <w:p w14:paraId="7EBB0A25" w14:textId="353EADA9" w:rsidR="00104A4B" w:rsidRPr="00104A4B" w:rsidRDefault="00104A4B" w:rsidP="007D4086">
      <w:pPr>
        <w:rPr>
          <w:rFonts w:cstheme="minorHAnsi"/>
          <w:szCs w:val="24"/>
        </w:rPr>
      </w:pPr>
      <w:r w:rsidRPr="00104A4B">
        <w:rPr>
          <w:rFonts w:cstheme="minorHAnsi"/>
          <w:b/>
          <w:szCs w:val="24"/>
        </w:rPr>
        <w:t xml:space="preserve">Užívateľ </w:t>
      </w:r>
      <w:r w:rsidRPr="00104A4B">
        <w:rPr>
          <w:rFonts w:cstheme="minorHAnsi"/>
          <w:szCs w:val="24"/>
        </w:rPr>
        <w:t xml:space="preserve">- osoba, ktorej podľa § 3 písm. u) zákona č. 121/2022 Z. z. o príspevkoch z fondov Európskej únie a o zmene a doplnení niektorých zákonov VÚC poskytuje finančné prostriedky z príspevku na základe predchádzajúceho súhlasu poskytovateľa a v súlade so zmluvou o poskytnutí finančných prostriedkov z príspevku, uzavretou medzi VÚC a užívateľom </w:t>
      </w:r>
    </w:p>
    <w:p w14:paraId="571F811D" w14:textId="520E03F7" w:rsidR="00A32D8C" w:rsidRPr="0056520A" w:rsidRDefault="00A32D8C" w:rsidP="007D4086">
      <w:pPr>
        <w:rPr>
          <w:rFonts w:cstheme="minorHAnsi"/>
        </w:rPr>
      </w:pPr>
      <w:r w:rsidRPr="0056520A">
        <w:rPr>
          <w:rFonts w:cstheme="minorHAnsi"/>
          <w:b/>
          <w:bCs/>
        </w:rPr>
        <w:t xml:space="preserve">Udržateľnosť projektu </w:t>
      </w:r>
      <w:r w:rsidRPr="0056520A">
        <w:rPr>
          <w:rFonts w:cstheme="minorHAnsi"/>
        </w:rPr>
        <w:t>– udržanie (zachovanie) výsledkov realizovaného projektu definovaných prostredníctvom merateľných ukazovateľov projektu počas stanoveného obdobia (obdobia udržateľnosti projektu) ako aj dodržanie ostatných podmienok vyplývajúcich z čl.</w:t>
      </w:r>
      <w:r w:rsidR="007D4086" w:rsidRPr="0056520A">
        <w:rPr>
          <w:rFonts w:cstheme="minorHAnsi"/>
        </w:rPr>
        <w:t xml:space="preserve"> 65</w:t>
      </w:r>
      <w:r w:rsidRPr="0056520A">
        <w:rPr>
          <w:rFonts w:cstheme="minorHAnsi"/>
        </w:rPr>
        <w:t xml:space="preserve"> </w:t>
      </w:r>
      <w:r w:rsidR="007D4086" w:rsidRPr="0056520A">
        <w:rPr>
          <w:rFonts w:cstheme="minorHAnsi"/>
        </w:rPr>
        <w:t>Nariadenia Európskeho parlamentu a Rady (EÚ) 2021/1060 z 24. júna 2021</w:t>
      </w:r>
      <w:r w:rsidR="006E439D">
        <w:rPr>
          <w:rFonts w:cstheme="minorHAnsi"/>
        </w:rPr>
        <w:t xml:space="preserve"> </w:t>
      </w:r>
      <w:r w:rsidR="006E439D" w:rsidRPr="0056520A">
        <w:rPr>
          <w:rFonts w:cstheme="minorHAnsi"/>
        </w:rPr>
        <w:t>(ďalej len „</w:t>
      </w:r>
      <w:r w:rsidR="006E439D" w:rsidRPr="006E439D">
        <w:rPr>
          <w:rFonts w:cstheme="minorHAnsi"/>
        </w:rPr>
        <w:t>nariadenie o FST</w:t>
      </w:r>
      <w:r w:rsidR="006E439D" w:rsidRPr="0056520A">
        <w:rPr>
          <w:rFonts w:cstheme="minorHAnsi"/>
        </w:rPr>
        <w:t>“).</w:t>
      </w:r>
      <w:r w:rsidR="002F7DC5" w:rsidRPr="0056520A">
        <w:rPr>
          <w:rFonts w:cstheme="minorHAnsi"/>
        </w:rPr>
        <w:t>,</w:t>
      </w:r>
      <w:r w:rsidR="007D4086" w:rsidRPr="0056520A">
        <w:rPr>
          <w:rFonts w:cstheme="minorHAnsi"/>
        </w:rPr>
        <w:t xml:space="preserve">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w:t>
      </w:r>
      <w:r w:rsidRPr="0056520A">
        <w:rPr>
          <w:rFonts w:cstheme="minorHAnsi"/>
        </w:rPr>
        <w:t xml:space="preserve">. Obdobie udržateľnosti projektu sa začína v kalendárny deň, ktorý bezprostredne nasleduje po kalendárnom dni, v ktorom došlo k finančnému ukončeniu projektu. </w:t>
      </w:r>
    </w:p>
    <w:p w14:paraId="6EA91A50" w14:textId="34AE7EE7" w:rsidR="007D4086" w:rsidRPr="0056520A" w:rsidRDefault="002F7DC5" w:rsidP="007D4086">
      <w:pPr>
        <w:shd w:val="clear" w:color="auto" w:fill="FFFFFF"/>
        <w:spacing w:before="120" w:after="0" w:line="240" w:lineRule="auto"/>
        <w:rPr>
          <w:rFonts w:cstheme="minorHAnsi"/>
        </w:rPr>
      </w:pPr>
      <w:r w:rsidRPr="0056520A">
        <w:rPr>
          <w:rFonts w:cstheme="minorHAnsi"/>
          <w:b/>
        </w:rPr>
        <w:t>C</w:t>
      </w:r>
      <w:r w:rsidR="007D4086" w:rsidRPr="0056520A">
        <w:rPr>
          <w:rFonts w:cstheme="minorHAnsi"/>
          <w:b/>
        </w:rPr>
        <w:t>ieľová hodnota</w:t>
      </w:r>
      <w:r w:rsidR="007D4086" w:rsidRPr="0056520A">
        <w:rPr>
          <w:rFonts w:cstheme="minorHAnsi"/>
        </w:rPr>
        <w:t xml:space="preserve"> </w:t>
      </w:r>
      <w:r w:rsidR="00B0755F">
        <w:rPr>
          <w:rFonts w:cstheme="minorHAnsi"/>
        </w:rPr>
        <w:t xml:space="preserve">- </w:t>
      </w:r>
      <w:r w:rsidR="007D4086" w:rsidRPr="0056520A">
        <w:rPr>
          <w:rFonts w:cstheme="minorHAnsi"/>
        </w:rPr>
        <w:t>je vopred dohodnutá hodnota, ktorá sa má dosiahnuť do konca obdobia oprávnenosti, pokiaľ ide o ukazovateľ v rámci špecifického cieľa</w:t>
      </w:r>
      <w:r w:rsidR="00AF2BF9">
        <w:rPr>
          <w:rFonts w:cstheme="minorHAnsi"/>
        </w:rPr>
        <w:t>.</w:t>
      </w:r>
    </w:p>
    <w:p w14:paraId="686354AA" w14:textId="369CC5ED" w:rsidR="007D4086" w:rsidRPr="0056520A" w:rsidRDefault="002F7DC5" w:rsidP="007D4086">
      <w:pPr>
        <w:shd w:val="clear" w:color="auto" w:fill="FFFFFF"/>
        <w:spacing w:before="120" w:after="0" w:line="240" w:lineRule="auto"/>
        <w:rPr>
          <w:rFonts w:cstheme="minorHAnsi"/>
        </w:rPr>
      </w:pPr>
      <w:r w:rsidRPr="0056520A">
        <w:rPr>
          <w:rFonts w:cstheme="minorHAnsi"/>
          <w:b/>
        </w:rPr>
        <w:t>Č</w:t>
      </w:r>
      <w:r w:rsidR="007D4086" w:rsidRPr="0056520A">
        <w:rPr>
          <w:rFonts w:cstheme="minorHAnsi"/>
          <w:b/>
        </w:rPr>
        <w:t>iastkový cieľ</w:t>
      </w:r>
      <w:r w:rsidR="007D4086" w:rsidRPr="0056520A">
        <w:rPr>
          <w:rFonts w:cstheme="minorHAnsi"/>
        </w:rPr>
        <w:t xml:space="preserve"> </w:t>
      </w:r>
      <w:r w:rsidR="00B0755F">
        <w:rPr>
          <w:rFonts w:cstheme="minorHAnsi"/>
        </w:rPr>
        <w:t xml:space="preserve">- </w:t>
      </w:r>
      <w:r w:rsidR="007D4086" w:rsidRPr="0056520A">
        <w:rPr>
          <w:rFonts w:cstheme="minorHAnsi"/>
        </w:rPr>
        <w:t>je čiastková hodnota, ktorá sa má dosiahnuť v určitom časovom bode počas obdobia oprávnenosti, pokiaľ ide o ukazovateľ výstupu v rámci špecifického cieľa</w:t>
      </w:r>
      <w:r w:rsidR="00AF2BF9">
        <w:rPr>
          <w:rFonts w:cstheme="minorHAnsi"/>
        </w:rPr>
        <w:t>.</w:t>
      </w:r>
    </w:p>
    <w:p w14:paraId="45B3E349" w14:textId="3E07EE0D" w:rsidR="007D4086" w:rsidRPr="0056520A" w:rsidRDefault="002F7DC5" w:rsidP="007D4086">
      <w:pPr>
        <w:shd w:val="clear" w:color="auto" w:fill="FFFFFF"/>
        <w:spacing w:before="120" w:after="0" w:line="240" w:lineRule="auto"/>
        <w:rPr>
          <w:rFonts w:cstheme="minorHAnsi"/>
        </w:rPr>
      </w:pPr>
      <w:r w:rsidRPr="0056520A">
        <w:rPr>
          <w:rFonts w:cstheme="minorHAnsi"/>
          <w:b/>
        </w:rPr>
        <w:t>U</w:t>
      </w:r>
      <w:r w:rsidR="007D4086" w:rsidRPr="0056520A">
        <w:rPr>
          <w:rFonts w:cstheme="minorHAnsi"/>
          <w:b/>
        </w:rPr>
        <w:t>kazovateľ výstupu</w:t>
      </w:r>
      <w:r w:rsidRPr="0056520A">
        <w:rPr>
          <w:rFonts w:cstheme="minorHAnsi"/>
        </w:rPr>
        <w:t xml:space="preserve"> </w:t>
      </w:r>
      <w:r w:rsidR="00B0755F">
        <w:rPr>
          <w:rFonts w:cstheme="minorHAnsi"/>
        </w:rPr>
        <w:t xml:space="preserve">- </w:t>
      </w:r>
      <w:r w:rsidR="007D4086" w:rsidRPr="0056520A">
        <w:rPr>
          <w:rFonts w:cstheme="minorHAnsi"/>
        </w:rPr>
        <w:t>je ukazovateľ na meranie špecifických prínosov intervencie</w:t>
      </w:r>
      <w:r w:rsidR="00AF2BF9">
        <w:rPr>
          <w:rFonts w:cstheme="minorHAnsi"/>
        </w:rPr>
        <w:t>.</w:t>
      </w:r>
    </w:p>
    <w:p w14:paraId="21234615" w14:textId="7F19D4B1" w:rsidR="007D4086" w:rsidRPr="00827707" w:rsidRDefault="002F7DC5" w:rsidP="00B0755F">
      <w:pPr>
        <w:shd w:val="clear" w:color="auto" w:fill="FFFFFF"/>
        <w:spacing w:before="120" w:after="120" w:line="240" w:lineRule="auto"/>
        <w:rPr>
          <w:rFonts w:ascii="Times New Roman" w:hAnsi="Times New Roman" w:cs="Times New Roman"/>
          <w:szCs w:val="24"/>
        </w:rPr>
      </w:pPr>
      <w:r w:rsidRPr="0056520A">
        <w:rPr>
          <w:rFonts w:cstheme="minorHAnsi"/>
          <w:b/>
        </w:rPr>
        <w:t>U</w:t>
      </w:r>
      <w:r w:rsidR="007D4086" w:rsidRPr="0056520A">
        <w:rPr>
          <w:rFonts w:cstheme="minorHAnsi"/>
          <w:b/>
        </w:rPr>
        <w:t>kazovateľ výsledku</w:t>
      </w:r>
      <w:r w:rsidR="007D4086" w:rsidRPr="0056520A">
        <w:rPr>
          <w:rFonts w:cstheme="minorHAnsi"/>
        </w:rPr>
        <w:t xml:space="preserve"> </w:t>
      </w:r>
      <w:r w:rsidR="00B0755F">
        <w:rPr>
          <w:rFonts w:cstheme="minorHAnsi"/>
        </w:rPr>
        <w:t xml:space="preserve">- </w:t>
      </w:r>
      <w:r w:rsidR="007D4086" w:rsidRPr="0056520A">
        <w:rPr>
          <w:rFonts w:cstheme="minorHAnsi"/>
        </w:rPr>
        <w:t>je ukazovateľ na meranie účinkov podporovaných intervencií s osobitným dôrazom na priamych adresátov, cieľovú populáciu alebo používateľov infraštruktúry</w:t>
      </w:r>
      <w:r w:rsidR="00AF2BF9">
        <w:rPr>
          <w:rFonts w:cstheme="minorHAnsi"/>
        </w:rPr>
        <w:t>.</w:t>
      </w:r>
    </w:p>
    <w:p w14:paraId="61444FF2" w14:textId="1ED59695" w:rsidR="00A32D8C" w:rsidRPr="00B323CB" w:rsidRDefault="00A32D8C" w:rsidP="00B0755F">
      <w:pPr>
        <w:spacing w:after="120"/>
        <w:rPr>
          <w:rFonts w:cstheme="minorHAnsi"/>
          <w:szCs w:val="24"/>
        </w:rPr>
      </w:pPr>
      <w:r w:rsidRPr="00B323CB">
        <w:rPr>
          <w:rFonts w:cstheme="minorHAnsi"/>
          <w:b/>
          <w:szCs w:val="24"/>
        </w:rPr>
        <w:t xml:space="preserve">VÚC </w:t>
      </w:r>
      <w:r w:rsidR="00B0755F">
        <w:rPr>
          <w:rFonts w:cstheme="minorHAnsi"/>
          <w:b/>
          <w:szCs w:val="24"/>
        </w:rPr>
        <w:t xml:space="preserve">- </w:t>
      </w:r>
      <w:r w:rsidRPr="00B323CB">
        <w:rPr>
          <w:rFonts w:cstheme="minorHAnsi"/>
          <w:szCs w:val="24"/>
        </w:rPr>
        <w:t xml:space="preserve">je </w:t>
      </w:r>
      <w:r w:rsidR="00AF2BF9">
        <w:rPr>
          <w:rFonts w:cstheme="minorHAnsi"/>
          <w:szCs w:val="24"/>
        </w:rPr>
        <w:t>v</w:t>
      </w:r>
      <w:r w:rsidRPr="00B323CB">
        <w:rPr>
          <w:rFonts w:cstheme="minorHAnsi"/>
          <w:szCs w:val="24"/>
        </w:rPr>
        <w:t>yšší územný celok</w:t>
      </w:r>
      <w:r w:rsidR="00AF2BF9">
        <w:rPr>
          <w:rFonts w:cstheme="minorHAnsi"/>
          <w:szCs w:val="24"/>
        </w:rPr>
        <w:t>/</w:t>
      </w:r>
      <w:r w:rsidRPr="00B323CB">
        <w:rPr>
          <w:rFonts w:cstheme="minorHAnsi"/>
          <w:szCs w:val="24"/>
        </w:rPr>
        <w:t xml:space="preserve"> samosprávny kraj. Samosprávny kraj je samostatný územný samosprávny a správny celok Slovenskej republiky. Samosprávny kraj pri výkone svojej pôsobnosti spolupracuje so štátnymi orgánmi, s inými samosprávnymi krajmi, obcami a s inými právnickými osobami.</w:t>
      </w:r>
    </w:p>
    <w:p w14:paraId="14BBD939" w14:textId="7998E097" w:rsidR="00A32D8C" w:rsidRPr="00B323CB" w:rsidRDefault="00A32D8C" w:rsidP="00A32D8C">
      <w:pPr>
        <w:rPr>
          <w:rFonts w:cstheme="minorHAnsi"/>
          <w:szCs w:val="24"/>
        </w:rPr>
      </w:pPr>
      <w:r w:rsidRPr="00B323CB">
        <w:rPr>
          <w:rFonts w:cstheme="minorHAnsi"/>
          <w:b/>
          <w:szCs w:val="24"/>
        </w:rPr>
        <w:t>Zdravotn</w:t>
      </w:r>
      <w:r w:rsidR="00CB254C">
        <w:rPr>
          <w:rFonts w:cstheme="minorHAnsi"/>
          <w:b/>
          <w:szCs w:val="24"/>
        </w:rPr>
        <w:t>á</w:t>
      </w:r>
      <w:r w:rsidRPr="00B323CB">
        <w:rPr>
          <w:rFonts w:cstheme="minorHAnsi"/>
          <w:b/>
          <w:szCs w:val="24"/>
        </w:rPr>
        <w:t xml:space="preserve"> starostlivosť</w:t>
      </w:r>
      <w:r w:rsidRPr="00B323CB">
        <w:rPr>
          <w:rFonts w:cstheme="minorHAnsi"/>
          <w:szCs w:val="24"/>
        </w:rPr>
        <w:t xml:space="preserve"> - Zdravotná starostlivosť je súbor pracovných činností, ktoré vykonávajú zdravotnícki pracovníci, vrátane poskytovania liekov, zdravotníckych pomôcok a dietetických potravín s cieľom predĺženia života fyzickej osoby (ďalej len „osoba“), zvýšenia kvality jej života a zdravého vývoja budúcich generácií; zdravotná starostlivosť zahŕňa prevenciu, dispenzarizáciu, diagnostiku, liečbu, biomedicínsky výskum, ošetrovateľskú starostlivosť a pôrodnú asistenciu</w:t>
      </w:r>
      <w:r w:rsidR="00AF2BF9">
        <w:rPr>
          <w:rFonts w:cstheme="minorHAnsi"/>
          <w:szCs w:val="24"/>
        </w:rPr>
        <w:t>.</w:t>
      </w:r>
    </w:p>
    <w:p w14:paraId="05891F2D" w14:textId="17ED93AC" w:rsidR="00A32D8C" w:rsidRPr="006E106E" w:rsidRDefault="008840B6">
      <w:pPr>
        <w:pStyle w:val="Nadpis1"/>
        <w:rPr>
          <w:rStyle w:val="Vrazn"/>
          <w:rFonts w:asciiTheme="minorHAnsi" w:eastAsiaTheme="minorEastAsia" w:hAnsiTheme="minorHAnsi" w:cstheme="minorBidi"/>
          <w:b/>
          <w:bCs w:val="0"/>
          <w:color w:val="000000"/>
          <w:sz w:val="24"/>
          <w:szCs w:val="22"/>
          <w14:textFill>
            <w14:solidFill>
              <w14:srgbClr w14:val="000000">
                <w14:lumMod w14:val="75000"/>
              </w14:srgbClr>
            </w14:solidFill>
          </w14:textFill>
        </w:rPr>
      </w:pPr>
      <w:bookmarkStart w:id="135" w:name="_Toc216863004"/>
      <w:bookmarkStart w:id="136" w:name="_Toc83373187"/>
      <w:r>
        <w:rPr>
          <w:rStyle w:val="Vrazn"/>
          <w:b/>
          <w:bCs w:val="0"/>
        </w:rPr>
        <w:t>5</w:t>
      </w:r>
      <w:r w:rsidR="00A32D8C" w:rsidRPr="006E106E">
        <w:rPr>
          <w:rStyle w:val="Vrazn"/>
          <w:b/>
          <w:bCs w:val="0"/>
        </w:rPr>
        <w:t xml:space="preserve">  </w:t>
      </w:r>
      <w:r w:rsidR="00C84946">
        <w:rPr>
          <w:rStyle w:val="Vrazn"/>
          <w:b/>
          <w:bCs w:val="0"/>
        </w:rPr>
        <w:t xml:space="preserve">   </w:t>
      </w:r>
      <w:r w:rsidR="00A32D8C" w:rsidRPr="006E106E">
        <w:rPr>
          <w:rStyle w:val="Vrazn"/>
          <w:b/>
          <w:bCs w:val="0"/>
        </w:rPr>
        <w:t>Zákony, dokumenty a zdroje</w:t>
      </w:r>
      <w:bookmarkEnd w:id="135"/>
    </w:p>
    <w:p w14:paraId="787DAF0D" w14:textId="77777777" w:rsidR="0074580F" w:rsidRPr="0056520A" w:rsidRDefault="0074580F" w:rsidP="00A32D8C">
      <w:pPr>
        <w:pStyle w:val="Odsekzoznamu"/>
        <w:numPr>
          <w:ilvl w:val="0"/>
          <w:numId w:val="26"/>
        </w:numPr>
        <w:spacing w:after="160" w:line="259" w:lineRule="auto"/>
        <w:ind w:left="340"/>
        <w:contextualSpacing w:val="0"/>
        <w:rPr>
          <w:rFonts w:ascii="Calibri" w:hAnsi="Calibri" w:cs="Calibri"/>
          <w:szCs w:val="24"/>
        </w:rPr>
      </w:pPr>
      <w:r w:rsidRPr="0056520A">
        <w:rPr>
          <w:rFonts w:ascii="Calibri" w:hAnsi="Calibri" w:cs="Calibri"/>
          <w:szCs w:val="24"/>
        </w:rPr>
        <w:t xml:space="preserve">Nariadenie </w:t>
      </w:r>
      <w:r w:rsidR="0056520A">
        <w:rPr>
          <w:rFonts w:ascii="Calibri" w:hAnsi="Calibri" w:cs="Calibri"/>
          <w:szCs w:val="24"/>
        </w:rPr>
        <w:t xml:space="preserve">Európskeho parlamentu a rady EÚ 2021/1060 </w:t>
      </w:r>
      <w:r w:rsidR="0056520A" w:rsidRPr="0056520A">
        <w:rPr>
          <w:rFonts w:ascii="Calibri" w:hAnsi="Calibri" w:cs="Calibri"/>
          <w:szCs w:val="24"/>
        </w:rPr>
        <w:t>z 24. júna 2021</w:t>
      </w:r>
    </w:p>
    <w:p w14:paraId="08B17E49" w14:textId="77777777" w:rsidR="003B17A1" w:rsidRPr="00B323CB" w:rsidRDefault="003B17A1" w:rsidP="00B323CB">
      <w:pPr>
        <w:pStyle w:val="Odsekzoznamu"/>
        <w:numPr>
          <w:ilvl w:val="0"/>
          <w:numId w:val="26"/>
        </w:numPr>
        <w:spacing w:after="160" w:line="259" w:lineRule="auto"/>
        <w:ind w:left="340"/>
        <w:contextualSpacing w:val="0"/>
        <w:rPr>
          <w:rFonts w:ascii="Calibri" w:hAnsi="Calibri" w:cs="Calibri"/>
          <w:szCs w:val="24"/>
        </w:rPr>
      </w:pPr>
      <w:r w:rsidRPr="00B323CB">
        <w:rPr>
          <w:rFonts w:ascii="Calibri" w:hAnsi="Calibri" w:cs="Calibri"/>
          <w:szCs w:val="24"/>
        </w:rPr>
        <w:t>zákon č. 575/2001 Z. z. o organizácii činnosti vlády a organizácii ústrednej štátnej správy (ďalej len „zákon č. 575/2001 Z. z.“ alebo „kompetenčný zákon“)</w:t>
      </w:r>
    </w:p>
    <w:p w14:paraId="1C46740A" w14:textId="77777777" w:rsidR="003B17A1" w:rsidRPr="00B323CB" w:rsidRDefault="003B17A1" w:rsidP="00B323CB">
      <w:pPr>
        <w:pStyle w:val="Odsekzoznamu"/>
        <w:numPr>
          <w:ilvl w:val="0"/>
          <w:numId w:val="26"/>
        </w:numPr>
        <w:spacing w:after="160" w:line="259" w:lineRule="auto"/>
        <w:ind w:left="340"/>
        <w:contextualSpacing w:val="0"/>
        <w:rPr>
          <w:rFonts w:ascii="Calibri" w:hAnsi="Calibri" w:cs="Calibri"/>
          <w:szCs w:val="24"/>
        </w:rPr>
      </w:pPr>
      <w:r w:rsidRPr="00B323CB">
        <w:rPr>
          <w:rFonts w:ascii="Calibri" w:hAnsi="Calibri" w:cs="Calibri"/>
          <w:szCs w:val="24"/>
        </w:rPr>
        <w:t>zákon č. 40/1964 Zb. Občiansky zákonník (ďalej len „Občiansky zákonník“)</w:t>
      </w:r>
    </w:p>
    <w:p w14:paraId="55DE5BFA" w14:textId="77777777" w:rsidR="003B17A1" w:rsidRPr="00B323CB" w:rsidRDefault="003B17A1" w:rsidP="00B323CB">
      <w:pPr>
        <w:pStyle w:val="Odsekzoznamu"/>
        <w:numPr>
          <w:ilvl w:val="0"/>
          <w:numId w:val="26"/>
        </w:numPr>
        <w:spacing w:after="160" w:line="259" w:lineRule="auto"/>
        <w:ind w:left="340"/>
        <w:contextualSpacing w:val="0"/>
        <w:rPr>
          <w:rFonts w:ascii="Calibri" w:hAnsi="Calibri" w:cs="Calibri"/>
          <w:szCs w:val="24"/>
        </w:rPr>
      </w:pPr>
      <w:r w:rsidRPr="00B323CB">
        <w:rPr>
          <w:rFonts w:ascii="Calibri" w:hAnsi="Calibri" w:cs="Calibri"/>
          <w:szCs w:val="24"/>
        </w:rPr>
        <w:t>zákon č. 513/1991 Zb. Obchodný zákonník (ďalej len „Obchodný zákonník“)</w:t>
      </w:r>
    </w:p>
    <w:p w14:paraId="4E7B7670" w14:textId="77777777" w:rsidR="003B17A1" w:rsidRPr="00B323CB" w:rsidRDefault="003B17A1" w:rsidP="00B323CB">
      <w:pPr>
        <w:pStyle w:val="Odsekzoznamu"/>
        <w:numPr>
          <w:ilvl w:val="0"/>
          <w:numId w:val="26"/>
        </w:numPr>
        <w:spacing w:after="160" w:line="259" w:lineRule="auto"/>
        <w:ind w:left="340"/>
        <w:contextualSpacing w:val="0"/>
        <w:rPr>
          <w:rFonts w:ascii="Calibri" w:hAnsi="Calibri" w:cs="Calibri"/>
          <w:szCs w:val="24"/>
        </w:rPr>
      </w:pPr>
      <w:r w:rsidRPr="00B323CB">
        <w:rPr>
          <w:rFonts w:ascii="Calibri" w:hAnsi="Calibri" w:cs="Calibri"/>
          <w:szCs w:val="24"/>
        </w:rPr>
        <w:t>zákon č. 121/2022 Z. z o príspevkoch z fondov Európskej únie a o zmene a doplnení niektorých zákonov (ďalej „zákon č. 121/2022 o príspevkoch z fondov EÚ“)</w:t>
      </w:r>
    </w:p>
    <w:p w14:paraId="717B80C0" w14:textId="77777777" w:rsidR="003B17A1" w:rsidRPr="00B323CB" w:rsidRDefault="003B17A1" w:rsidP="00B323CB">
      <w:pPr>
        <w:pStyle w:val="Odsekzoznamu"/>
        <w:numPr>
          <w:ilvl w:val="0"/>
          <w:numId w:val="26"/>
        </w:numPr>
        <w:spacing w:after="160" w:line="259" w:lineRule="auto"/>
        <w:ind w:left="340"/>
        <w:contextualSpacing w:val="0"/>
        <w:rPr>
          <w:rFonts w:ascii="Calibri" w:hAnsi="Calibri" w:cs="Calibri"/>
          <w:szCs w:val="24"/>
        </w:rPr>
      </w:pPr>
      <w:r w:rsidRPr="00B323CB">
        <w:rPr>
          <w:rFonts w:ascii="Calibri" w:hAnsi="Calibri" w:cs="Calibri"/>
          <w:szCs w:val="24"/>
        </w:rPr>
        <w:t>zákon č. 222/2004 Z. z. o dani z pridanej hodnoty (ďalej len „zákon č. 222/2004 Z. z. o DPH“)</w:t>
      </w:r>
    </w:p>
    <w:p w14:paraId="2A072C54" w14:textId="77777777" w:rsidR="003B17A1" w:rsidRPr="00B323CB" w:rsidRDefault="003B17A1" w:rsidP="003B17A1">
      <w:pPr>
        <w:pStyle w:val="Odsekzoznamu"/>
        <w:spacing w:after="160" w:line="259" w:lineRule="auto"/>
        <w:ind w:left="340"/>
        <w:contextualSpacing w:val="0"/>
        <w:rPr>
          <w:rFonts w:ascii="Calibri" w:hAnsi="Calibri" w:cs="Calibri"/>
          <w:b/>
          <w:szCs w:val="24"/>
        </w:rPr>
      </w:pPr>
      <w:r w:rsidRPr="00B323CB">
        <w:rPr>
          <w:rFonts w:ascii="Calibri" w:hAnsi="Calibri" w:cs="Calibri"/>
          <w:b/>
          <w:szCs w:val="24"/>
        </w:rPr>
        <w:t>Rozpočtové pravidlá</w:t>
      </w:r>
    </w:p>
    <w:p w14:paraId="703C5F9D" w14:textId="77777777" w:rsidR="003B17A1" w:rsidRPr="00B323CB" w:rsidRDefault="003B17A1" w:rsidP="003B17A1">
      <w:pPr>
        <w:pStyle w:val="Odsekzoznamu"/>
        <w:numPr>
          <w:ilvl w:val="0"/>
          <w:numId w:val="26"/>
        </w:numPr>
        <w:spacing w:after="160" w:line="259" w:lineRule="auto"/>
        <w:ind w:left="340"/>
        <w:contextualSpacing w:val="0"/>
        <w:rPr>
          <w:rFonts w:ascii="Calibri" w:hAnsi="Calibri" w:cs="Calibri"/>
          <w:szCs w:val="24"/>
        </w:rPr>
      </w:pPr>
      <w:r w:rsidRPr="00B323CB">
        <w:rPr>
          <w:rFonts w:ascii="Calibri" w:hAnsi="Calibri" w:cs="Calibri"/>
          <w:szCs w:val="24"/>
        </w:rPr>
        <w:t>zákon č. 523/2004 Z. z. o rozpočtových pravidlách verejnej správy a o zmene a doplnení niektorých zákonov (ďalej len „zákon č. 523/2004 Z. z. o rozpočtových pravidlách verejnej správy“)</w:t>
      </w:r>
    </w:p>
    <w:p w14:paraId="572D06B7" w14:textId="77777777" w:rsidR="003B17A1" w:rsidRPr="00B323CB" w:rsidRDefault="003B17A1" w:rsidP="003B17A1">
      <w:pPr>
        <w:pStyle w:val="Odsekzoznamu"/>
        <w:numPr>
          <w:ilvl w:val="0"/>
          <w:numId w:val="26"/>
        </w:numPr>
        <w:spacing w:after="160" w:line="259" w:lineRule="auto"/>
        <w:ind w:left="340"/>
        <w:contextualSpacing w:val="0"/>
        <w:rPr>
          <w:rFonts w:ascii="Calibri" w:hAnsi="Calibri" w:cs="Calibri"/>
          <w:szCs w:val="24"/>
        </w:rPr>
      </w:pPr>
      <w:r w:rsidRPr="00B323CB">
        <w:rPr>
          <w:rFonts w:ascii="Calibri" w:hAnsi="Calibri" w:cs="Calibri"/>
          <w:szCs w:val="24"/>
        </w:rPr>
        <w:t xml:space="preserve">zákon č. 583/2004 Z. z. o rozpočtových pravidlách územnej samosprávy a o zmene a doplnení niektorých zákonov </w:t>
      </w:r>
    </w:p>
    <w:p w14:paraId="75677DE8" w14:textId="77777777" w:rsidR="003B17A1" w:rsidRPr="00B323CB" w:rsidRDefault="003B17A1" w:rsidP="003B17A1">
      <w:pPr>
        <w:pStyle w:val="Odsekzoznamu"/>
        <w:spacing w:after="160" w:line="259" w:lineRule="auto"/>
        <w:ind w:left="340"/>
        <w:contextualSpacing w:val="0"/>
        <w:rPr>
          <w:rFonts w:ascii="Calibri" w:hAnsi="Calibri" w:cs="Calibri"/>
          <w:b/>
          <w:szCs w:val="24"/>
        </w:rPr>
      </w:pPr>
      <w:r w:rsidRPr="00B323CB">
        <w:rPr>
          <w:rFonts w:ascii="Calibri" w:hAnsi="Calibri" w:cs="Calibri"/>
          <w:b/>
          <w:szCs w:val="24"/>
        </w:rPr>
        <w:t>Kontrola a audit</w:t>
      </w:r>
    </w:p>
    <w:p w14:paraId="1E562EE9" w14:textId="77777777" w:rsidR="003B17A1" w:rsidRPr="00B323CB" w:rsidRDefault="003B17A1" w:rsidP="003B17A1">
      <w:pPr>
        <w:pStyle w:val="Odsekzoznamu"/>
        <w:numPr>
          <w:ilvl w:val="0"/>
          <w:numId w:val="26"/>
        </w:numPr>
        <w:spacing w:after="160" w:line="259" w:lineRule="auto"/>
        <w:ind w:left="340"/>
        <w:contextualSpacing w:val="0"/>
        <w:rPr>
          <w:rFonts w:ascii="Calibri" w:hAnsi="Calibri" w:cs="Calibri"/>
          <w:szCs w:val="24"/>
        </w:rPr>
      </w:pPr>
      <w:r w:rsidRPr="00B323CB">
        <w:rPr>
          <w:rFonts w:ascii="Calibri" w:hAnsi="Calibri" w:cs="Calibri"/>
          <w:szCs w:val="24"/>
        </w:rPr>
        <w:t>zákon č. 357/2015 Z. z. o finančnej kontrole a audite a o zmene a doplnení niektorých zákonov (ďalej len „zákon č. 357/2015 Z. z. o finančnej kontrole a audite“)</w:t>
      </w:r>
    </w:p>
    <w:p w14:paraId="6B525D69" w14:textId="77777777" w:rsidR="003B17A1" w:rsidRPr="00B323CB" w:rsidRDefault="003B17A1" w:rsidP="003B17A1">
      <w:pPr>
        <w:pStyle w:val="Odsekzoznamu"/>
        <w:numPr>
          <w:ilvl w:val="0"/>
          <w:numId w:val="26"/>
        </w:numPr>
        <w:spacing w:after="160" w:line="259" w:lineRule="auto"/>
        <w:ind w:left="340"/>
        <w:contextualSpacing w:val="0"/>
        <w:rPr>
          <w:rFonts w:ascii="Calibri" w:hAnsi="Calibri" w:cs="Calibri"/>
          <w:szCs w:val="24"/>
        </w:rPr>
      </w:pPr>
      <w:r w:rsidRPr="00B323CB">
        <w:rPr>
          <w:rFonts w:ascii="Calibri" w:hAnsi="Calibri" w:cs="Calibri"/>
          <w:szCs w:val="24"/>
        </w:rPr>
        <w:t xml:space="preserve">zákon Národnej rady Slovenskej republiky č. 39/1993 Z. z. o Najvyššom kontrolnom úrade Slovenskej republiky </w:t>
      </w:r>
    </w:p>
    <w:p w14:paraId="51D66AE5" w14:textId="77777777" w:rsidR="003B17A1" w:rsidRPr="0056520A" w:rsidRDefault="003B17A1" w:rsidP="003B17A1">
      <w:pPr>
        <w:pStyle w:val="Odsekzoznamu"/>
        <w:numPr>
          <w:ilvl w:val="0"/>
          <w:numId w:val="26"/>
        </w:numPr>
        <w:spacing w:after="160" w:line="259" w:lineRule="auto"/>
        <w:ind w:left="340"/>
        <w:contextualSpacing w:val="0"/>
        <w:rPr>
          <w:rFonts w:asciiTheme="minorHAnsi" w:hAnsiTheme="minorHAnsi" w:cstheme="minorHAnsi"/>
          <w:szCs w:val="24"/>
        </w:rPr>
      </w:pPr>
      <w:r w:rsidRPr="0056520A">
        <w:rPr>
          <w:rFonts w:asciiTheme="minorHAnsi" w:hAnsiTheme="minorHAnsi" w:cstheme="minorHAnsi"/>
          <w:szCs w:val="24"/>
        </w:rPr>
        <w:t xml:space="preserve">zákon Národnej rady Slovenskej republiky č. 10/1996 Z. z. o kontrole v štátnej správe </w:t>
      </w:r>
    </w:p>
    <w:p w14:paraId="29CFC6CF" w14:textId="77777777" w:rsidR="003B17A1" w:rsidRPr="0056520A" w:rsidRDefault="003B17A1" w:rsidP="003B17A1">
      <w:pPr>
        <w:pStyle w:val="Odsekzoznamu"/>
        <w:spacing w:after="160" w:line="259" w:lineRule="auto"/>
        <w:ind w:left="340"/>
        <w:contextualSpacing w:val="0"/>
        <w:rPr>
          <w:rFonts w:asciiTheme="minorHAnsi" w:hAnsiTheme="minorHAnsi" w:cstheme="minorHAnsi"/>
          <w:b/>
          <w:szCs w:val="24"/>
        </w:rPr>
      </w:pPr>
      <w:r w:rsidRPr="0056520A">
        <w:rPr>
          <w:rFonts w:asciiTheme="minorHAnsi" w:hAnsiTheme="minorHAnsi" w:cstheme="minorHAnsi"/>
          <w:b/>
          <w:szCs w:val="24"/>
        </w:rPr>
        <w:t>Verejné obstarávanie</w:t>
      </w:r>
    </w:p>
    <w:p w14:paraId="230AB118" w14:textId="77777777" w:rsidR="003B17A1" w:rsidRPr="0056520A" w:rsidRDefault="003B17A1" w:rsidP="003B17A1">
      <w:pPr>
        <w:pStyle w:val="Odsekzoznamu"/>
        <w:numPr>
          <w:ilvl w:val="0"/>
          <w:numId w:val="26"/>
        </w:numPr>
        <w:spacing w:after="160" w:line="259" w:lineRule="auto"/>
        <w:ind w:left="340"/>
        <w:contextualSpacing w:val="0"/>
        <w:rPr>
          <w:rFonts w:asciiTheme="minorHAnsi" w:hAnsiTheme="minorHAnsi" w:cstheme="minorHAnsi"/>
          <w:szCs w:val="24"/>
        </w:rPr>
      </w:pPr>
      <w:r w:rsidRPr="0056520A">
        <w:rPr>
          <w:rFonts w:asciiTheme="minorHAnsi" w:hAnsiTheme="minorHAnsi" w:cstheme="minorHAnsi"/>
          <w:szCs w:val="24"/>
        </w:rPr>
        <w:t>zákon č. 343/2015 Z. z. o verejnom obstarávaní a o zmene a doplnení niektorých zákonov (ďalej len „zákon č. 343/2015 Z. z. o verejnom obstarávaní“)</w:t>
      </w:r>
    </w:p>
    <w:p w14:paraId="6C389A8A" w14:textId="77777777" w:rsidR="003B17A1" w:rsidRPr="0056520A" w:rsidRDefault="003B17A1" w:rsidP="003B17A1">
      <w:pPr>
        <w:pStyle w:val="Odsekzoznamu"/>
        <w:spacing w:after="160" w:line="259" w:lineRule="auto"/>
        <w:ind w:left="340"/>
        <w:contextualSpacing w:val="0"/>
        <w:rPr>
          <w:rFonts w:asciiTheme="minorHAnsi" w:hAnsiTheme="minorHAnsi" w:cstheme="minorHAnsi"/>
          <w:b/>
          <w:szCs w:val="24"/>
        </w:rPr>
      </w:pPr>
      <w:r w:rsidRPr="0056520A">
        <w:rPr>
          <w:rFonts w:asciiTheme="minorHAnsi" w:hAnsiTheme="minorHAnsi" w:cstheme="minorHAnsi"/>
          <w:b/>
          <w:szCs w:val="24"/>
        </w:rPr>
        <w:t>Účtovníctvo</w:t>
      </w:r>
    </w:p>
    <w:p w14:paraId="528DA282" w14:textId="77777777" w:rsidR="003B17A1" w:rsidRPr="0056520A" w:rsidRDefault="003B17A1" w:rsidP="003B17A1">
      <w:pPr>
        <w:pStyle w:val="Odsekzoznamu"/>
        <w:numPr>
          <w:ilvl w:val="0"/>
          <w:numId w:val="26"/>
        </w:numPr>
        <w:spacing w:after="160" w:line="259" w:lineRule="auto"/>
        <w:ind w:left="340"/>
        <w:contextualSpacing w:val="0"/>
        <w:rPr>
          <w:rFonts w:asciiTheme="minorHAnsi" w:hAnsiTheme="minorHAnsi" w:cstheme="minorHAnsi"/>
          <w:szCs w:val="24"/>
        </w:rPr>
      </w:pPr>
      <w:r w:rsidRPr="0056520A">
        <w:rPr>
          <w:rFonts w:asciiTheme="minorHAnsi" w:hAnsiTheme="minorHAnsi" w:cstheme="minorHAnsi"/>
          <w:szCs w:val="24"/>
        </w:rPr>
        <w:t xml:space="preserve">zákon č. 431/2002 Z. z. o účtovníctve </w:t>
      </w:r>
    </w:p>
    <w:p w14:paraId="1EA0312A" w14:textId="77777777" w:rsidR="003B17A1" w:rsidRPr="0056520A" w:rsidRDefault="003B17A1" w:rsidP="003B17A1">
      <w:pPr>
        <w:pStyle w:val="Odsekzoznamu"/>
        <w:numPr>
          <w:ilvl w:val="0"/>
          <w:numId w:val="26"/>
        </w:numPr>
        <w:spacing w:after="160" w:line="259" w:lineRule="auto"/>
        <w:ind w:left="340"/>
        <w:contextualSpacing w:val="0"/>
        <w:rPr>
          <w:rFonts w:asciiTheme="minorHAnsi" w:hAnsiTheme="minorHAnsi" w:cstheme="minorHAnsi"/>
          <w:szCs w:val="24"/>
        </w:rPr>
      </w:pPr>
      <w:r w:rsidRPr="0056520A">
        <w:rPr>
          <w:rFonts w:asciiTheme="minorHAnsi" w:hAnsiTheme="minorHAnsi" w:cstheme="minorHAnsi"/>
          <w:szCs w:val="24"/>
        </w:rPr>
        <w:t>zákon č. 374/2014 Z. z. o pohľadávkach štátu a o zmene a doplnení niektorých zákonov (ďalej len „zákon č. 374/2014 Z. z. o pohľadávkach štátu“)</w:t>
      </w:r>
    </w:p>
    <w:p w14:paraId="028AED3B" w14:textId="77777777" w:rsidR="003B17A1" w:rsidRPr="0056520A" w:rsidRDefault="003B17A1" w:rsidP="003B17A1">
      <w:pPr>
        <w:pStyle w:val="Odsekzoznamu"/>
        <w:spacing w:after="160" w:line="259" w:lineRule="auto"/>
        <w:ind w:left="340"/>
        <w:contextualSpacing w:val="0"/>
        <w:rPr>
          <w:rFonts w:asciiTheme="minorHAnsi" w:hAnsiTheme="minorHAnsi" w:cstheme="minorHAnsi"/>
          <w:b/>
          <w:szCs w:val="24"/>
        </w:rPr>
      </w:pPr>
      <w:r w:rsidRPr="0056520A">
        <w:rPr>
          <w:rFonts w:asciiTheme="minorHAnsi" w:hAnsiTheme="minorHAnsi" w:cstheme="minorHAnsi"/>
          <w:b/>
          <w:szCs w:val="24"/>
        </w:rPr>
        <w:t>Štátna pokladnica</w:t>
      </w:r>
    </w:p>
    <w:p w14:paraId="26BBA329" w14:textId="77777777" w:rsidR="003B17A1" w:rsidRPr="0056520A" w:rsidRDefault="003B17A1" w:rsidP="003B17A1">
      <w:pPr>
        <w:pStyle w:val="Odsekzoznamu"/>
        <w:numPr>
          <w:ilvl w:val="0"/>
          <w:numId w:val="26"/>
        </w:numPr>
        <w:spacing w:after="160" w:line="259" w:lineRule="auto"/>
        <w:ind w:left="340"/>
        <w:contextualSpacing w:val="0"/>
        <w:rPr>
          <w:rFonts w:asciiTheme="minorHAnsi" w:hAnsiTheme="minorHAnsi" w:cstheme="minorHAnsi"/>
          <w:szCs w:val="24"/>
        </w:rPr>
      </w:pPr>
      <w:r w:rsidRPr="0056520A">
        <w:rPr>
          <w:rFonts w:asciiTheme="minorHAnsi" w:hAnsiTheme="minorHAnsi" w:cstheme="minorHAnsi"/>
          <w:szCs w:val="24"/>
        </w:rPr>
        <w:t>zákon č. 291/2002 Z. z. o Štátnej pokladnici a o zmene a doplnení niektorých zákonov (ďalej len „zákon č. 291/2002 Z. z. o Štátnej pokladnici“)</w:t>
      </w:r>
    </w:p>
    <w:p w14:paraId="076F349E" w14:textId="77777777" w:rsidR="003B17A1" w:rsidRPr="0056520A" w:rsidRDefault="003B17A1" w:rsidP="003B17A1">
      <w:pPr>
        <w:pStyle w:val="Odsekzoznamu"/>
        <w:spacing w:after="160" w:line="259" w:lineRule="auto"/>
        <w:ind w:left="340"/>
        <w:contextualSpacing w:val="0"/>
        <w:rPr>
          <w:rFonts w:asciiTheme="minorHAnsi" w:hAnsiTheme="minorHAnsi" w:cstheme="minorHAnsi"/>
          <w:b/>
          <w:szCs w:val="24"/>
        </w:rPr>
      </w:pPr>
      <w:r w:rsidRPr="0056520A">
        <w:rPr>
          <w:rFonts w:asciiTheme="minorHAnsi" w:hAnsiTheme="minorHAnsi" w:cstheme="minorHAnsi"/>
          <w:b/>
          <w:szCs w:val="24"/>
        </w:rPr>
        <w:t>Ďalšie súvisiace predpisy</w:t>
      </w:r>
    </w:p>
    <w:p w14:paraId="504237E9" w14:textId="77777777" w:rsidR="003B17A1" w:rsidRPr="0056520A" w:rsidRDefault="003B17A1" w:rsidP="003B17A1">
      <w:pPr>
        <w:pStyle w:val="Odsekzoznamu"/>
        <w:numPr>
          <w:ilvl w:val="0"/>
          <w:numId w:val="26"/>
        </w:numPr>
        <w:spacing w:after="160" w:line="259" w:lineRule="auto"/>
        <w:ind w:left="340"/>
        <w:contextualSpacing w:val="0"/>
        <w:rPr>
          <w:rFonts w:asciiTheme="minorHAnsi" w:hAnsiTheme="minorHAnsi" w:cstheme="minorHAnsi"/>
          <w:szCs w:val="24"/>
        </w:rPr>
      </w:pPr>
      <w:r w:rsidRPr="0056520A">
        <w:rPr>
          <w:rFonts w:asciiTheme="minorHAnsi" w:hAnsiTheme="minorHAnsi" w:cstheme="minorHAnsi"/>
          <w:szCs w:val="24"/>
        </w:rPr>
        <w:t xml:space="preserve">zákon č. 18/2018 Z. z. o ochrane osobných údajov a o zmene a doplnení niektorých zákonov </w:t>
      </w:r>
    </w:p>
    <w:p w14:paraId="1767CD6C" w14:textId="77777777" w:rsidR="003B17A1" w:rsidRPr="0056520A" w:rsidRDefault="003B17A1" w:rsidP="003B17A1">
      <w:pPr>
        <w:pStyle w:val="Odsekzoznamu"/>
        <w:numPr>
          <w:ilvl w:val="0"/>
          <w:numId w:val="26"/>
        </w:numPr>
        <w:spacing w:after="160" w:line="259" w:lineRule="auto"/>
        <w:ind w:left="340"/>
        <w:contextualSpacing w:val="0"/>
        <w:rPr>
          <w:rFonts w:asciiTheme="minorHAnsi" w:hAnsiTheme="minorHAnsi" w:cstheme="minorHAnsi"/>
          <w:szCs w:val="24"/>
        </w:rPr>
      </w:pPr>
      <w:r w:rsidRPr="0056520A">
        <w:rPr>
          <w:rFonts w:asciiTheme="minorHAnsi" w:hAnsiTheme="minorHAnsi" w:cstheme="minorHAnsi"/>
          <w:szCs w:val="24"/>
        </w:rPr>
        <w:t>zákon č. 358/2015 Z. z. o úprave niektorých vzťahov v oblasti štátnej pomoci a minimálnej pomoci a o zmene a doplnení niektorých zákonov (ďalej len „zákon o štátnej pomoci“)</w:t>
      </w:r>
    </w:p>
    <w:p w14:paraId="044071AB" w14:textId="77777777" w:rsidR="003B17A1" w:rsidRPr="0056520A" w:rsidRDefault="003B17A1" w:rsidP="003B17A1">
      <w:pPr>
        <w:pStyle w:val="Odsekzoznamu"/>
        <w:numPr>
          <w:ilvl w:val="0"/>
          <w:numId w:val="26"/>
        </w:numPr>
        <w:spacing w:after="160" w:line="259" w:lineRule="auto"/>
        <w:ind w:left="340"/>
        <w:contextualSpacing w:val="0"/>
        <w:rPr>
          <w:rFonts w:asciiTheme="minorHAnsi" w:hAnsiTheme="minorHAnsi" w:cstheme="minorHAnsi"/>
          <w:szCs w:val="24"/>
        </w:rPr>
      </w:pPr>
      <w:r w:rsidRPr="0056520A">
        <w:rPr>
          <w:rFonts w:asciiTheme="minorHAnsi" w:hAnsiTheme="minorHAnsi" w:cstheme="minorHAnsi"/>
          <w:szCs w:val="24"/>
        </w:rPr>
        <w:t xml:space="preserve">zákon č. 539/2008 Z. z. o podpore regionálneho rozvoja </w:t>
      </w:r>
    </w:p>
    <w:p w14:paraId="375560E6" w14:textId="77777777" w:rsidR="003B17A1" w:rsidRPr="0056520A" w:rsidRDefault="003B17A1" w:rsidP="003B17A1">
      <w:pPr>
        <w:pStyle w:val="Odsekzoznamu"/>
        <w:numPr>
          <w:ilvl w:val="0"/>
          <w:numId w:val="26"/>
        </w:numPr>
        <w:spacing w:after="160" w:line="259" w:lineRule="auto"/>
        <w:ind w:left="340"/>
        <w:contextualSpacing w:val="0"/>
        <w:rPr>
          <w:rFonts w:asciiTheme="minorHAnsi" w:hAnsiTheme="minorHAnsi" w:cstheme="minorHAnsi"/>
          <w:szCs w:val="24"/>
        </w:rPr>
      </w:pPr>
      <w:r w:rsidRPr="0056520A">
        <w:rPr>
          <w:rFonts w:asciiTheme="minorHAnsi" w:hAnsiTheme="minorHAnsi" w:cstheme="minorHAnsi"/>
          <w:szCs w:val="24"/>
        </w:rPr>
        <w:t>zákon č. 305/2013 Z. z. o elektronickej podobe výkonu pôsobnosti orgánov verejnej moci a o zmene a doplnení niektorých zákonov (zákon o e–Governmente)</w:t>
      </w:r>
    </w:p>
    <w:p w14:paraId="61731EBC" w14:textId="77777777" w:rsidR="003B17A1" w:rsidRPr="0056520A" w:rsidRDefault="003B17A1" w:rsidP="003B17A1">
      <w:pPr>
        <w:pStyle w:val="Odsekzoznamu"/>
        <w:numPr>
          <w:ilvl w:val="0"/>
          <w:numId w:val="26"/>
        </w:numPr>
        <w:spacing w:after="160" w:line="259" w:lineRule="auto"/>
        <w:ind w:left="340"/>
        <w:contextualSpacing w:val="0"/>
        <w:rPr>
          <w:rFonts w:asciiTheme="minorHAnsi" w:hAnsiTheme="minorHAnsi" w:cstheme="minorHAnsi"/>
          <w:szCs w:val="24"/>
        </w:rPr>
      </w:pPr>
      <w:r w:rsidRPr="0056520A">
        <w:rPr>
          <w:rFonts w:asciiTheme="minorHAnsi" w:hAnsiTheme="minorHAnsi" w:cstheme="minorHAnsi"/>
          <w:szCs w:val="24"/>
        </w:rPr>
        <w:t>zákon č. 395/2002 Z. z. o archívoch a registratúrach a o doplnení niektorých zákonov (ďalej len „zákon č. 395/2002 Z. z. o archívoch a registratúrach“)</w:t>
      </w:r>
    </w:p>
    <w:p w14:paraId="186F0191" w14:textId="77777777" w:rsidR="003B17A1" w:rsidRPr="0056520A" w:rsidRDefault="003B17A1" w:rsidP="003B17A1">
      <w:pPr>
        <w:pStyle w:val="Odsekzoznamu"/>
        <w:numPr>
          <w:ilvl w:val="0"/>
          <w:numId w:val="26"/>
        </w:numPr>
        <w:spacing w:after="160" w:line="259" w:lineRule="auto"/>
        <w:ind w:left="340"/>
        <w:contextualSpacing w:val="0"/>
        <w:rPr>
          <w:rFonts w:asciiTheme="minorHAnsi" w:hAnsiTheme="minorHAnsi" w:cstheme="minorHAnsi"/>
          <w:szCs w:val="24"/>
        </w:rPr>
      </w:pPr>
      <w:r w:rsidRPr="0056520A">
        <w:rPr>
          <w:rFonts w:asciiTheme="minorHAnsi" w:hAnsiTheme="minorHAnsi" w:cstheme="minorHAnsi"/>
          <w:szCs w:val="24"/>
        </w:rPr>
        <w:t>zákon č. 90/2008 Z. z. o európskom zoskupení územnej spolupráce a o doplnení zákona č. 540/2001 Z. z. o štátnej štatistike v znení neskorších predpisov (ďalej len „zákon č. 90/2008 Z. z.“)</w:t>
      </w:r>
    </w:p>
    <w:p w14:paraId="759BE766" w14:textId="77777777" w:rsidR="003B17A1" w:rsidRPr="0056520A" w:rsidRDefault="003B17A1" w:rsidP="003B17A1">
      <w:pPr>
        <w:pStyle w:val="Odsekzoznamu"/>
        <w:numPr>
          <w:ilvl w:val="0"/>
          <w:numId w:val="26"/>
        </w:numPr>
        <w:spacing w:after="160" w:line="259" w:lineRule="auto"/>
        <w:ind w:left="340"/>
        <w:contextualSpacing w:val="0"/>
        <w:rPr>
          <w:rFonts w:asciiTheme="minorHAnsi" w:hAnsiTheme="minorHAnsi" w:cstheme="minorHAnsi"/>
          <w:szCs w:val="24"/>
        </w:rPr>
      </w:pPr>
      <w:r w:rsidRPr="0056520A">
        <w:rPr>
          <w:rFonts w:asciiTheme="minorHAnsi" w:hAnsiTheme="minorHAnsi" w:cstheme="minorHAnsi"/>
          <w:szCs w:val="24"/>
        </w:rPr>
        <w:t>zákon č. 125/2006 Z. z. o inšpekcii práce a o zmene a doplnení zákona č. 82/2005 Z. z. o nelegálnej práci a nelegálnom zamestnávaní a o zmene a doplnení niektorých zákonov (ďalej len „zákon č. 125/2006 Z. z.“)</w:t>
      </w:r>
    </w:p>
    <w:p w14:paraId="79091815" w14:textId="77777777" w:rsidR="003B17A1" w:rsidRPr="0056520A" w:rsidRDefault="003B17A1" w:rsidP="003B17A1">
      <w:pPr>
        <w:pStyle w:val="Odsekzoznamu"/>
        <w:numPr>
          <w:ilvl w:val="0"/>
          <w:numId w:val="26"/>
        </w:numPr>
        <w:spacing w:after="160" w:line="259" w:lineRule="auto"/>
        <w:ind w:left="340"/>
        <w:contextualSpacing w:val="0"/>
        <w:rPr>
          <w:rFonts w:asciiTheme="minorHAnsi" w:hAnsiTheme="minorHAnsi" w:cstheme="minorHAnsi"/>
          <w:szCs w:val="24"/>
        </w:rPr>
      </w:pPr>
      <w:r w:rsidRPr="0056520A">
        <w:rPr>
          <w:rFonts w:asciiTheme="minorHAnsi" w:hAnsiTheme="minorHAnsi" w:cstheme="minorHAnsi"/>
          <w:szCs w:val="24"/>
        </w:rPr>
        <w:t>zákon č. 71/1967 Zb. o správnom konaní (správny poriadok)</w:t>
      </w:r>
    </w:p>
    <w:p w14:paraId="6CEDCA59" w14:textId="77777777" w:rsidR="003B17A1" w:rsidRPr="0056520A" w:rsidRDefault="003B17A1" w:rsidP="003B17A1">
      <w:pPr>
        <w:pStyle w:val="Odsekzoznamu"/>
        <w:numPr>
          <w:ilvl w:val="0"/>
          <w:numId w:val="26"/>
        </w:numPr>
        <w:spacing w:after="160" w:line="259" w:lineRule="auto"/>
        <w:ind w:left="340"/>
        <w:contextualSpacing w:val="0"/>
        <w:rPr>
          <w:rFonts w:asciiTheme="minorHAnsi" w:hAnsiTheme="minorHAnsi" w:cstheme="minorHAnsi"/>
          <w:szCs w:val="24"/>
        </w:rPr>
      </w:pPr>
      <w:r w:rsidRPr="0056520A">
        <w:rPr>
          <w:rFonts w:asciiTheme="minorHAnsi" w:hAnsiTheme="minorHAnsi" w:cstheme="minorHAnsi"/>
          <w:szCs w:val="24"/>
        </w:rPr>
        <w:t xml:space="preserve">zákon č. 540/2001 Z. z. o štátnej štatistike </w:t>
      </w:r>
    </w:p>
    <w:p w14:paraId="7978A7BF" w14:textId="77777777" w:rsidR="003B17A1" w:rsidRPr="0056520A" w:rsidRDefault="003B17A1" w:rsidP="003B17A1">
      <w:pPr>
        <w:pStyle w:val="Odsekzoznamu"/>
        <w:numPr>
          <w:ilvl w:val="0"/>
          <w:numId w:val="26"/>
        </w:numPr>
        <w:spacing w:after="160" w:line="259" w:lineRule="auto"/>
        <w:ind w:left="340"/>
        <w:contextualSpacing w:val="0"/>
        <w:rPr>
          <w:rFonts w:asciiTheme="minorHAnsi" w:hAnsiTheme="minorHAnsi" w:cstheme="minorHAnsi"/>
          <w:szCs w:val="24"/>
        </w:rPr>
      </w:pPr>
      <w:r w:rsidRPr="0056520A">
        <w:rPr>
          <w:rFonts w:asciiTheme="minorHAnsi" w:hAnsiTheme="minorHAnsi" w:cstheme="minorHAnsi"/>
          <w:szCs w:val="24"/>
        </w:rPr>
        <w:t>zákon č. 187/2021 Z. z. o ochrane hospodárskej súťaže a o zmene a doplnení niektorých zákonov</w:t>
      </w:r>
    </w:p>
    <w:p w14:paraId="24C84E7D" w14:textId="77777777" w:rsidR="003B17A1" w:rsidRPr="0056520A" w:rsidRDefault="003B17A1" w:rsidP="003B17A1">
      <w:pPr>
        <w:pStyle w:val="Odsekzoznamu"/>
        <w:numPr>
          <w:ilvl w:val="0"/>
          <w:numId w:val="26"/>
        </w:numPr>
        <w:spacing w:after="160" w:line="259" w:lineRule="auto"/>
        <w:ind w:left="340"/>
        <w:contextualSpacing w:val="0"/>
        <w:rPr>
          <w:rFonts w:asciiTheme="minorHAnsi" w:hAnsiTheme="minorHAnsi" w:cstheme="minorHAnsi"/>
          <w:szCs w:val="24"/>
        </w:rPr>
      </w:pPr>
      <w:r w:rsidRPr="0056520A">
        <w:rPr>
          <w:rFonts w:asciiTheme="minorHAnsi" w:hAnsiTheme="minorHAnsi" w:cstheme="minorHAnsi"/>
          <w:szCs w:val="24"/>
        </w:rPr>
        <w:t xml:space="preserve">zákon č. 300/2005 Z. z. Trestný zákon </w:t>
      </w:r>
    </w:p>
    <w:p w14:paraId="3377CDE1" w14:textId="77777777" w:rsidR="003B17A1" w:rsidRPr="0056520A" w:rsidRDefault="003B17A1" w:rsidP="003B17A1">
      <w:pPr>
        <w:pStyle w:val="Odsekzoznamu"/>
        <w:numPr>
          <w:ilvl w:val="0"/>
          <w:numId w:val="26"/>
        </w:numPr>
        <w:spacing w:after="160" w:line="259" w:lineRule="auto"/>
        <w:ind w:left="340"/>
        <w:contextualSpacing w:val="0"/>
        <w:rPr>
          <w:rFonts w:asciiTheme="minorHAnsi" w:hAnsiTheme="minorHAnsi" w:cstheme="minorHAnsi"/>
          <w:szCs w:val="24"/>
        </w:rPr>
      </w:pPr>
      <w:r w:rsidRPr="0056520A">
        <w:rPr>
          <w:rFonts w:asciiTheme="minorHAnsi" w:hAnsiTheme="minorHAnsi" w:cstheme="minorHAnsi"/>
          <w:szCs w:val="24"/>
        </w:rPr>
        <w:t xml:space="preserve">zákon č. 315/2016 Z. z. o registri partnerov verejného sektora a o zmene a doplnení niektorých zákonov </w:t>
      </w:r>
    </w:p>
    <w:p w14:paraId="1621FA9F" w14:textId="77777777" w:rsidR="003B17A1" w:rsidRPr="0056520A" w:rsidRDefault="003B17A1" w:rsidP="003B17A1">
      <w:pPr>
        <w:pStyle w:val="Odsekzoznamu"/>
        <w:numPr>
          <w:ilvl w:val="0"/>
          <w:numId w:val="26"/>
        </w:numPr>
        <w:spacing w:after="160" w:line="259" w:lineRule="auto"/>
        <w:ind w:left="340"/>
        <w:contextualSpacing w:val="0"/>
        <w:rPr>
          <w:rFonts w:asciiTheme="minorHAnsi" w:hAnsiTheme="minorHAnsi" w:cstheme="minorHAnsi"/>
          <w:szCs w:val="24"/>
        </w:rPr>
      </w:pPr>
      <w:r w:rsidRPr="0056520A">
        <w:rPr>
          <w:rFonts w:asciiTheme="minorHAnsi" w:hAnsiTheme="minorHAnsi" w:cstheme="minorHAnsi"/>
          <w:szCs w:val="24"/>
        </w:rPr>
        <w:t>zákon č. 211/2000 Z. z. o slobodnom prístupe k informáciám a o zmene a doplnení niektorých zákonov (zákon o slobode informácií)</w:t>
      </w:r>
    </w:p>
    <w:p w14:paraId="30985CFC" w14:textId="77777777" w:rsidR="003B17A1" w:rsidRPr="0056520A" w:rsidRDefault="003B17A1" w:rsidP="003B17A1">
      <w:pPr>
        <w:pStyle w:val="Odsekzoznamu"/>
        <w:numPr>
          <w:ilvl w:val="0"/>
          <w:numId w:val="26"/>
        </w:numPr>
        <w:spacing w:after="160" w:line="259" w:lineRule="auto"/>
        <w:ind w:left="340"/>
        <w:contextualSpacing w:val="0"/>
        <w:rPr>
          <w:rFonts w:asciiTheme="minorHAnsi" w:hAnsiTheme="minorHAnsi" w:cstheme="minorHAnsi"/>
          <w:szCs w:val="24"/>
        </w:rPr>
      </w:pPr>
      <w:r w:rsidRPr="0056520A">
        <w:rPr>
          <w:rFonts w:asciiTheme="minorHAnsi" w:hAnsiTheme="minorHAnsi" w:cstheme="minorHAnsi"/>
          <w:szCs w:val="24"/>
        </w:rPr>
        <w:t>zákon č. 91/2016 Z. z. o trestnej zodpovednosti právnických osôb a o zmene a doplnení niektorých zákonov.“</w:t>
      </w:r>
    </w:p>
    <w:p w14:paraId="6034045D" w14:textId="77777777" w:rsidR="00A32D8C" w:rsidRPr="00834166" w:rsidRDefault="00A32D8C" w:rsidP="00B323CB">
      <w:pPr>
        <w:pStyle w:val="Odsekzoznamu"/>
        <w:numPr>
          <w:ilvl w:val="0"/>
          <w:numId w:val="26"/>
        </w:numPr>
        <w:spacing w:after="160" w:line="259" w:lineRule="auto"/>
        <w:ind w:left="340"/>
        <w:contextualSpacing w:val="0"/>
        <w:rPr>
          <w:rFonts w:asciiTheme="minorHAnsi" w:hAnsiTheme="minorHAnsi" w:cstheme="minorHAnsi"/>
          <w:szCs w:val="24"/>
        </w:rPr>
      </w:pPr>
      <w:r w:rsidRPr="00B323CB">
        <w:rPr>
          <w:rFonts w:asciiTheme="minorHAnsi" w:hAnsiTheme="minorHAnsi" w:cstheme="minorHAnsi"/>
          <w:szCs w:val="24"/>
        </w:rPr>
        <w:t xml:space="preserve">Zákon č. 302/2001 Z. z. o samospráve vyšších územných celkov (zákon o samosprávnych </w:t>
      </w:r>
      <w:r w:rsidRPr="00834166">
        <w:rPr>
          <w:rFonts w:asciiTheme="minorHAnsi" w:hAnsiTheme="minorHAnsi" w:cstheme="minorHAnsi"/>
          <w:szCs w:val="24"/>
        </w:rPr>
        <w:t>krajoch)</w:t>
      </w:r>
      <w:r w:rsidR="0056520A" w:rsidRPr="00834166">
        <w:rPr>
          <w:rFonts w:asciiTheme="minorHAnsi" w:hAnsiTheme="minorHAnsi" w:cstheme="minorHAnsi"/>
          <w:szCs w:val="24"/>
        </w:rPr>
        <w:t xml:space="preserve"> </w:t>
      </w:r>
    </w:p>
    <w:p w14:paraId="4698554D" w14:textId="77777777" w:rsidR="00A32D8C" w:rsidRPr="00834166" w:rsidRDefault="00A32D8C" w:rsidP="00A32D8C">
      <w:pPr>
        <w:pStyle w:val="Odsekzoznamu"/>
        <w:numPr>
          <w:ilvl w:val="0"/>
          <w:numId w:val="26"/>
        </w:numPr>
        <w:spacing w:after="160" w:line="259" w:lineRule="auto"/>
        <w:ind w:left="340"/>
        <w:contextualSpacing w:val="0"/>
        <w:rPr>
          <w:rFonts w:asciiTheme="minorHAnsi" w:hAnsiTheme="minorHAnsi" w:cstheme="minorHAnsi"/>
          <w:szCs w:val="24"/>
        </w:rPr>
      </w:pPr>
      <w:r w:rsidRPr="00834166">
        <w:rPr>
          <w:rFonts w:asciiTheme="minorHAnsi" w:hAnsiTheme="minorHAnsi" w:cstheme="minorHAnsi"/>
          <w:szCs w:val="24"/>
        </w:rPr>
        <w:t>Zákon č. 576/2004 Z.</w:t>
      </w:r>
      <w:r w:rsidR="0074580F" w:rsidRPr="00834166">
        <w:rPr>
          <w:rFonts w:asciiTheme="minorHAnsi" w:hAnsiTheme="minorHAnsi" w:cstheme="minorHAnsi"/>
          <w:szCs w:val="24"/>
        </w:rPr>
        <w:t xml:space="preserve"> </w:t>
      </w:r>
      <w:r w:rsidRPr="00834166">
        <w:rPr>
          <w:rFonts w:asciiTheme="minorHAnsi" w:hAnsiTheme="minorHAnsi" w:cstheme="minorHAnsi"/>
          <w:szCs w:val="24"/>
        </w:rPr>
        <w:t xml:space="preserve">z. o zdravotnej starostlivosti, službách súvisiacich s poskytovaním zdravotnej starostlivosti a o zmene a doplnení niektorých zákonov </w:t>
      </w:r>
    </w:p>
    <w:p w14:paraId="5D0D4BEE" w14:textId="77777777" w:rsidR="0074580F" w:rsidRPr="00834166" w:rsidRDefault="0074580F" w:rsidP="00A32D8C">
      <w:pPr>
        <w:pStyle w:val="Odsekzoznamu"/>
        <w:numPr>
          <w:ilvl w:val="0"/>
          <w:numId w:val="26"/>
        </w:numPr>
        <w:spacing w:after="160" w:line="259" w:lineRule="auto"/>
        <w:ind w:left="340"/>
        <w:contextualSpacing w:val="0"/>
        <w:rPr>
          <w:rFonts w:asciiTheme="minorHAnsi" w:hAnsiTheme="minorHAnsi" w:cstheme="minorHAnsi"/>
          <w:szCs w:val="24"/>
        </w:rPr>
      </w:pPr>
      <w:r w:rsidRPr="00834166">
        <w:rPr>
          <w:rFonts w:asciiTheme="minorHAnsi" w:hAnsiTheme="minorHAnsi" w:cstheme="minorHAnsi"/>
          <w:szCs w:val="24"/>
        </w:rPr>
        <w:t xml:space="preserve">Zákon č. 578/2004 Z. z. </w:t>
      </w:r>
      <w:r w:rsidR="00E30085" w:rsidRPr="00834166">
        <w:rPr>
          <w:rFonts w:asciiTheme="minorHAnsi" w:hAnsiTheme="minorHAnsi" w:cstheme="minorHAnsi"/>
          <w:szCs w:val="24"/>
        </w:rPr>
        <w:t>o poskytovateľoch zdravotne</w:t>
      </w:r>
      <w:r w:rsidR="003B17A1" w:rsidRPr="00834166">
        <w:rPr>
          <w:rFonts w:asciiTheme="minorHAnsi" w:hAnsiTheme="minorHAnsi" w:cstheme="minorHAnsi"/>
          <w:szCs w:val="24"/>
        </w:rPr>
        <w:t>j starostlivosti, zdravotníckych pracovníkoch, stavovských organizáciách v zdravotníctve a o zmene a doplnení niektorých zákonov</w:t>
      </w:r>
    </w:p>
    <w:p w14:paraId="6226C4F2" w14:textId="77777777" w:rsidR="00582E37" w:rsidRPr="00834166" w:rsidRDefault="00D92565" w:rsidP="00A32D8C">
      <w:pPr>
        <w:pStyle w:val="Odsekzoznamu"/>
        <w:numPr>
          <w:ilvl w:val="0"/>
          <w:numId w:val="26"/>
        </w:numPr>
        <w:spacing w:after="160" w:line="259" w:lineRule="auto"/>
        <w:ind w:left="340"/>
        <w:contextualSpacing w:val="0"/>
        <w:rPr>
          <w:rFonts w:asciiTheme="minorHAnsi" w:hAnsiTheme="minorHAnsi" w:cstheme="minorHAnsi"/>
          <w:szCs w:val="24"/>
        </w:rPr>
      </w:pPr>
      <w:r w:rsidRPr="00834166">
        <w:rPr>
          <w:rFonts w:asciiTheme="minorHAnsi" w:hAnsiTheme="minorHAnsi" w:cstheme="minorHAnsi"/>
          <w:szCs w:val="24"/>
        </w:rPr>
        <w:t>Zákon č. 455/1991 Zb. o živnostenskom podnikaní (živnostenský zákon</w:t>
      </w:r>
    </w:p>
    <w:p w14:paraId="045E6FCE" w14:textId="77777777" w:rsidR="00582E37" w:rsidRPr="00834166" w:rsidRDefault="00582E37" w:rsidP="00582E37">
      <w:pPr>
        <w:pStyle w:val="Odsekzoznamu"/>
        <w:numPr>
          <w:ilvl w:val="0"/>
          <w:numId w:val="26"/>
        </w:numPr>
        <w:spacing w:after="160" w:line="259" w:lineRule="auto"/>
        <w:ind w:left="340"/>
        <w:contextualSpacing w:val="0"/>
        <w:rPr>
          <w:rFonts w:asciiTheme="minorHAnsi" w:hAnsiTheme="minorHAnsi" w:cstheme="minorHAnsi"/>
          <w:szCs w:val="24"/>
        </w:rPr>
      </w:pPr>
      <w:r w:rsidRPr="00834166">
        <w:rPr>
          <w:rFonts w:asciiTheme="minorHAnsi" w:hAnsiTheme="minorHAnsi" w:cstheme="minorHAnsi"/>
          <w:szCs w:val="24"/>
        </w:rPr>
        <w:t>Nariadenie Komisie (EÚ) č. 360/2012 z 25. apríla 2012 o uplatňovaní článkov 107 a 108 Zmluvy o fungovaní Európskej únie na pomoc de minimis v prospech podnikov poskytujúcich služby všeobecného hospodárskeho záujmu v platnom znení,</w:t>
      </w:r>
    </w:p>
    <w:p w14:paraId="35F3D6ED" w14:textId="77777777" w:rsidR="00270AA1" w:rsidRPr="00834166" w:rsidRDefault="00B323CB" w:rsidP="00834166">
      <w:pPr>
        <w:pStyle w:val="Odsekzoznamu"/>
        <w:numPr>
          <w:ilvl w:val="0"/>
          <w:numId w:val="26"/>
        </w:numPr>
        <w:spacing w:after="160" w:line="259" w:lineRule="auto"/>
        <w:ind w:left="340"/>
        <w:contextualSpacing w:val="0"/>
        <w:rPr>
          <w:rStyle w:val="Hypertextovprepojenie"/>
          <w:rFonts w:asciiTheme="minorHAnsi" w:hAnsiTheme="minorHAnsi" w:cstheme="minorHAnsi"/>
          <w:color w:val="auto"/>
          <w:u w:val="none"/>
        </w:rPr>
      </w:pPr>
      <w:r w:rsidRPr="00834166">
        <w:rPr>
          <w:rFonts w:asciiTheme="minorHAnsi" w:hAnsiTheme="minorHAnsi" w:cstheme="minorHAnsi"/>
          <w:szCs w:val="24"/>
        </w:rPr>
        <w:t xml:space="preserve">Internetový portál </w:t>
      </w:r>
      <w:r w:rsidR="00A52AE7" w:rsidRPr="00834166">
        <w:rPr>
          <w:rFonts w:asciiTheme="minorHAnsi" w:hAnsiTheme="minorHAnsi" w:cstheme="minorHAnsi"/>
          <w:szCs w:val="24"/>
        </w:rPr>
        <w:t>–</w:t>
      </w:r>
      <w:r w:rsidRPr="00834166">
        <w:rPr>
          <w:rFonts w:asciiTheme="minorHAnsi" w:hAnsiTheme="minorHAnsi" w:cstheme="minorHAnsi"/>
          <w:szCs w:val="24"/>
        </w:rPr>
        <w:t xml:space="preserve"> </w:t>
      </w:r>
      <w:hyperlink r:id="rId14" w:history="1">
        <w:r w:rsidR="00A52AE7" w:rsidRPr="00834166">
          <w:rPr>
            <w:rStyle w:val="Hypertextovprepojenie"/>
            <w:rFonts w:asciiTheme="minorHAnsi" w:hAnsiTheme="minorHAnsi" w:cstheme="minorHAnsi"/>
            <w:szCs w:val="24"/>
          </w:rPr>
          <w:t>https://www.e-vuc.sk/</w:t>
        </w:r>
      </w:hyperlink>
    </w:p>
    <w:p w14:paraId="66891890" w14:textId="77777777" w:rsidR="00270AA1" w:rsidRPr="00EA4FB9" w:rsidRDefault="000A6575" w:rsidP="00834166">
      <w:pPr>
        <w:pStyle w:val="Odsekzoznamu"/>
        <w:numPr>
          <w:ilvl w:val="0"/>
          <w:numId w:val="26"/>
        </w:numPr>
        <w:spacing w:after="160" w:line="259" w:lineRule="auto"/>
        <w:ind w:left="340"/>
        <w:contextualSpacing w:val="0"/>
        <w:rPr>
          <w:rStyle w:val="Hypertextovprepojenie"/>
          <w:rFonts w:asciiTheme="minorHAnsi" w:hAnsiTheme="minorHAnsi" w:cstheme="minorHAnsi"/>
          <w:color w:val="auto"/>
          <w:u w:val="none"/>
        </w:rPr>
      </w:pPr>
      <w:hyperlink r:id="rId15" w:history="1">
        <w:r w:rsidRPr="00EA4FB9">
          <w:rPr>
            <w:rStyle w:val="Hypertextovprepojenie"/>
            <w:rFonts w:asciiTheme="minorHAnsi" w:hAnsiTheme="minorHAnsi" w:cstheme="minorHAnsi"/>
          </w:rPr>
          <w:t>https://eurofondy.gov.sk/program-slovensko/informovanie-a-komunikacia/</w:t>
        </w:r>
      </w:hyperlink>
    </w:p>
    <w:p w14:paraId="36CB0F3B" w14:textId="4C0D1BEA" w:rsidR="000A6575" w:rsidRPr="00C86822" w:rsidRDefault="00834166" w:rsidP="00FB791D">
      <w:pPr>
        <w:pStyle w:val="Odsekzoznamu"/>
        <w:numPr>
          <w:ilvl w:val="0"/>
          <w:numId w:val="26"/>
        </w:numPr>
        <w:spacing w:after="160" w:line="259" w:lineRule="auto"/>
        <w:ind w:left="357" w:hanging="357"/>
        <w:contextualSpacing w:val="0"/>
        <w:rPr>
          <w:rFonts w:asciiTheme="minorHAnsi" w:hAnsiTheme="minorHAnsi" w:cstheme="minorHAnsi"/>
        </w:rPr>
      </w:pPr>
      <w:hyperlink r:id="rId16" w:history="1">
        <w:r w:rsidRPr="00EA4FB9">
          <w:rPr>
            <w:rStyle w:val="Hypertextovprepojenie"/>
            <w:rFonts w:cstheme="minorHAnsi"/>
          </w:rPr>
          <w:t>https://eurofondy.gov.sk/wp-content/uploads/2024/05/MU_c_13_verzia_1_0.pdf</w:t>
        </w:r>
      </w:hyperlink>
    </w:p>
    <w:p w14:paraId="131674D9" w14:textId="77777777" w:rsidR="00C86822" w:rsidRPr="00C86822" w:rsidRDefault="00C86822" w:rsidP="00C86822">
      <w:pPr>
        <w:rPr>
          <w:rStyle w:val="Hypertextovprepojenie"/>
          <w:rFonts w:cstheme="minorHAnsi"/>
          <w:color w:val="auto"/>
          <w:u w:val="none"/>
        </w:rPr>
      </w:pPr>
    </w:p>
    <w:p w14:paraId="71A0F408" w14:textId="77777777" w:rsidR="00F85704" w:rsidRDefault="008840B6">
      <w:pPr>
        <w:pStyle w:val="Nadpis1"/>
        <w:rPr>
          <w:rStyle w:val="Vrazn"/>
          <w:rFonts w:asciiTheme="minorHAnsi" w:hAnsiTheme="minorHAnsi" w:cstheme="minorHAnsi"/>
          <w:b/>
          <w:bCs w:val="0"/>
        </w:rPr>
      </w:pPr>
      <w:bookmarkStart w:id="137" w:name="_Toc191388138"/>
      <w:bookmarkStart w:id="138" w:name="_Toc216863005"/>
      <w:r>
        <w:rPr>
          <w:rStyle w:val="Vrazn"/>
          <w:b/>
          <w:bCs w:val="0"/>
        </w:rPr>
        <w:t>6</w:t>
      </w:r>
      <w:r w:rsidR="00A32D8C" w:rsidRPr="00E30085">
        <w:rPr>
          <w:rStyle w:val="Vrazn"/>
          <w:b/>
          <w:bCs w:val="0"/>
        </w:rPr>
        <w:tab/>
      </w:r>
      <w:r w:rsidR="00016CF8" w:rsidRPr="00FB791D">
        <w:rPr>
          <w:rStyle w:val="Vrazn"/>
          <w:rFonts w:asciiTheme="minorHAnsi" w:hAnsiTheme="minorHAnsi" w:cstheme="minorHAnsi"/>
          <w:b/>
          <w:bCs w:val="0"/>
        </w:rPr>
        <w:t xml:space="preserve">     </w:t>
      </w:r>
      <w:r w:rsidR="00A32D8C" w:rsidRPr="00FB791D">
        <w:rPr>
          <w:rStyle w:val="Vrazn"/>
          <w:rFonts w:asciiTheme="minorHAnsi" w:hAnsiTheme="minorHAnsi" w:cstheme="minorHAnsi"/>
          <w:b/>
          <w:bCs w:val="0"/>
        </w:rPr>
        <w:t>Prílohy</w:t>
      </w:r>
      <w:bookmarkEnd w:id="136"/>
      <w:bookmarkEnd w:id="137"/>
      <w:bookmarkEnd w:id="138"/>
    </w:p>
    <w:p w14:paraId="3CB138D4" w14:textId="77777777" w:rsidR="00F85704" w:rsidRPr="00F85704" w:rsidRDefault="00F85704" w:rsidP="00F85704">
      <w:pPr>
        <w:pStyle w:val="Nadpis1"/>
        <w:rPr>
          <w:rFonts w:cstheme="minorHAnsi"/>
        </w:rPr>
      </w:pPr>
    </w:p>
    <w:p w14:paraId="75DDE0F9" w14:textId="6774111D" w:rsidR="00F85704" w:rsidRPr="00F85704" w:rsidRDefault="00F85704">
      <w:pPr>
        <w:rPr>
          <w:rFonts w:eastAsiaTheme="minorHAnsi"/>
        </w:rPr>
        <w:pPrChange w:id="139" w:author="Bagiová Tatiana" w:date="2025-12-17T11:21:00Z" w16du:dateUtc="2025-12-17T10:21:00Z">
          <w:pPr>
            <w:pStyle w:val="Nadpis1"/>
          </w:pPr>
        </w:pPrChange>
      </w:pPr>
      <w:r w:rsidRPr="00F85704">
        <w:rPr>
          <w:rFonts w:eastAsiaTheme="minorHAnsi"/>
        </w:rPr>
        <w:t xml:space="preserve">1. Príloha č. 1 Žiadosť o finančné prostriedky z príspevku – formulár </w:t>
      </w:r>
      <w:ins w:id="140" w:author="Bagiová Tatiana" w:date="2026-01-29T16:35:00Z" w16du:dateUtc="2026-01-29T15:35:00Z">
        <w:r w:rsidR="002D0EC3">
          <w:rPr>
            <w:rFonts w:eastAsiaTheme="minorHAnsi"/>
          </w:rPr>
          <w:t>v znení aktualizácie č. 1. 1</w:t>
        </w:r>
      </w:ins>
    </w:p>
    <w:p w14:paraId="5C0CA6FE" w14:textId="77777777" w:rsidR="00F85704" w:rsidRPr="00F85704" w:rsidRDefault="00F85704">
      <w:pPr>
        <w:rPr>
          <w:rFonts w:eastAsiaTheme="minorHAnsi"/>
        </w:rPr>
        <w:pPrChange w:id="141" w:author="Bagiová Tatiana" w:date="2025-12-17T11:21:00Z" w16du:dateUtc="2025-12-17T10:21:00Z">
          <w:pPr>
            <w:pStyle w:val="Nadpis1"/>
          </w:pPr>
        </w:pPrChange>
      </w:pPr>
      <w:r w:rsidRPr="00F85704">
        <w:rPr>
          <w:rFonts w:eastAsiaTheme="minorHAnsi"/>
        </w:rPr>
        <w:t xml:space="preserve">2. Príloha č. 1a Podpisový vzor štatutárneho orgánu užívateľa </w:t>
      </w:r>
    </w:p>
    <w:p w14:paraId="6C6F45E6" w14:textId="77777777" w:rsidR="00F85704" w:rsidRPr="00F85704" w:rsidRDefault="00F85704">
      <w:pPr>
        <w:rPr>
          <w:rFonts w:eastAsiaTheme="minorHAnsi"/>
        </w:rPr>
        <w:pPrChange w:id="142" w:author="Bagiová Tatiana" w:date="2025-12-17T11:21:00Z" w16du:dateUtc="2025-12-17T10:21:00Z">
          <w:pPr>
            <w:pStyle w:val="Nadpis1"/>
          </w:pPr>
        </w:pPrChange>
      </w:pPr>
      <w:r w:rsidRPr="00F85704">
        <w:rPr>
          <w:rFonts w:eastAsiaTheme="minorHAnsi"/>
        </w:rPr>
        <w:t xml:space="preserve">3. Príloha č. 1b Splnomocnenie pre užívateľa k žiadosti o poskytnutie prostriedkov z príspevku </w:t>
      </w:r>
    </w:p>
    <w:p w14:paraId="03D96A6A" w14:textId="1643F596" w:rsidR="00F85704" w:rsidRPr="00F85704" w:rsidRDefault="00F85704">
      <w:pPr>
        <w:rPr>
          <w:rFonts w:eastAsiaTheme="minorHAnsi"/>
        </w:rPr>
        <w:pPrChange w:id="143" w:author="Bagiová Tatiana" w:date="2025-12-17T11:21:00Z" w16du:dateUtc="2025-12-17T10:21:00Z">
          <w:pPr>
            <w:pStyle w:val="Nadpis1"/>
          </w:pPr>
        </w:pPrChange>
      </w:pPr>
      <w:r w:rsidRPr="00F85704">
        <w:rPr>
          <w:rFonts w:eastAsiaTheme="minorHAnsi"/>
        </w:rPr>
        <w:t xml:space="preserve">4. Príloha č. 2 Podmienky poskytnutia finančných prostriedkov z príspevku </w:t>
      </w:r>
      <w:ins w:id="144" w:author="Bagiová Tatiana" w:date="2026-01-29T10:52:00Z" w16du:dateUtc="2026-01-29T09:52:00Z">
        <w:r w:rsidR="007009ED">
          <w:rPr>
            <w:rFonts w:eastAsiaTheme="minorHAnsi"/>
          </w:rPr>
          <w:t>v znení aktualizácie č. 1. 1</w:t>
        </w:r>
      </w:ins>
    </w:p>
    <w:p w14:paraId="46D420AD" w14:textId="42259396" w:rsidR="00F85704" w:rsidRPr="00F85704" w:rsidRDefault="00F85704">
      <w:pPr>
        <w:rPr>
          <w:rFonts w:eastAsiaTheme="minorHAnsi"/>
        </w:rPr>
        <w:pPrChange w:id="145" w:author="Bagiová Tatiana" w:date="2025-12-17T11:21:00Z" w16du:dateUtc="2025-12-17T10:21:00Z">
          <w:pPr>
            <w:pStyle w:val="Nadpis1"/>
          </w:pPr>
        </w:pPrChange>
      </w:pPr>
      <w:r w:rsidRPr="00F85704">
        <w:rPr>
          <w:rFonts w:eastAsiaTheme="minorHAnsi"/>
        </w:rPr>
        <w:t xml:space="preserve">5. Príloha č. 3 Zoznam oprávnených odborností ambulancií a vybavenia pre užívateľa </w:t>
      </w:r>
      <w:ins w:id="146" w:author="Bagiová Tatiana" w:date="2025-12-11T09:51:00Z" w16du:dateUtc="2025-12-11T08:51:00Z">
        <w:r w:rsidR="00AF3C03">
          <w:rPr>
            <w:rFonts w:eastAsiaTheme="minorHAnsi"/>
          </w:rPr>
          <w:t>v znení aktualizácie</w:t>
        </w:r>
        <w:r w:rsidR="002C07CC">
          <w:rPr>
            <w:rFonts w:eastAsiaTheme="minorHAnsi"/>
          </w:rPr>
          <w:t xml:space="preserve"> č. 1</w:t>
        </w:r>
      </w:ins>
      <w:ins w:id="147" w:author="Bagiová Tatiana" w:date="2026-01-29T10:51:00Z" w16du:dateUtc="2026-01-29T09:51:00Z">
        <w:r w:rsidR="00475B20">
          <w:rPr>
            <w:rFonts w:eastAsiaTheme="minorHAnsi"/>
          </w:rPr>
          <w:t>. 1</w:t>
        </w:r>
      </w:ins>
    </w:p>
    <w:p w14:paraId="52F66137" w14:textId="2B4267F2" w:rsidR="00F85704" w:rsidRPr="00F85704" w:rsidRDefault="00F85704">
      <w:pPr>
        <w:rPr>
          <w:rFonts w:eastAsiaTheme="minorHAnsi"/>
        </w:rPr>
        <w:pPrChange w:id="148" w:author="Bagiová Tatiana" w:date="2025-12-17T11:21:00Z" w16du:dateUtc="2025-12-17T10:21:00Z">
          <w:pPr>
            <w:pStyle w:val="Nadpis1"/>
          </w:pPr>
        </w:pPrChange>
      </w:pPr>
      <w:r w:rsidRPr="00F85704">
        <w:rPr>
          <w:rFonts w:eastAsiaTheme="minorHAnsi"/>
        </w:rPr>
        <w:t>6. Príloha č. 4 Zoznam oprávnených výdavkov pre užívateľa</w:t>
      </w:r>
      <w:ins w:id="149" w:author="Bagiová Tatiana" w:date="2026-01-29T13:10:00Z" w16du:dateUtc="2026-01-29T12:10:00Z">
        <w:r w:rsidR="00FA5801">
          <w:rPr>
            <w:rFonts w:eastAsiaTheme="minorHAnsi"/>
          </w:rPr>
          <w:t xml:space="preserve"> v</w:t>
        </w:r>
      </w:ins>
      <w:ins w:id="150" w:author="Bagiová Tatiana" w:date="2026-01-29T13:11:00Z" w16du:dateUtc="2026-01-29T12:11:00Z">
        <w:r w:rsidR="00FA5801">
          <w:rPr>
            <w:rFonts w:eastAsiaTheme="minorHAnsi"/>
          </w:rPr>
          <w:t> znení aktualizácie č. 1. 1</w:t>
        </w:r>
      </w:ins>
      <w:r w:rsidRPr="00F85704">
        <w:rPr>
          <w:rFonts w:eastAsiaTheme="minorHAnsi"/>
        </w:rPr>
        <w:t xml:space="preserve"> </w:t>
      </w:r>
    </w:p>
    <w:p w14:paraId="50FC690D" w14:textId="654C13E4" w:rsidR="00F85704" w:rsidRPr="00F85704" w:rsidRDefault="00F85704">
      <w:pPr>
        <w:rPr>
          <w:rFonts w:eastAsiaTheme="minorHAnsi"/>
        </w:rPr>
        <w:pPrChange w:id="151" w:author="Bagiová Tatiana" w:date="2025-12-17T11:21:00Z" w16du:dateUtc="2025-12-17T10:21:00Z">
          <w:pPr>
            <w:pStyle w:val="Nadpis1"/>
          </w:pPr>
        </w:pPrChange>
      </w:pPr>
      <w:r w:rsidRPr="00F85704">
        <w:rPr>
          <w:rFonts w:eastAsiaTheme="minorHAnsi"/>
        </w:rPr>
        <w:t xml:space="preserve">7. Príloha č. 5 Merateľné ukazovatele projektu a iné údaje </w:t>
      </w:r>
      <w:ins w:id="152" w:author="Bagiová Tatiana" w:date="2026-01-29T16:35:00Z" w16du:dateUtc="2026-01-29T15:35:00Z">
        <w:r w:rsidR="002D0EC3">
          <w:rPr>
            <w:rFonts w:eastAsiaTheme="minorHAnsi"/>
          </w:rPr>
          <w:t>v zení aktualizácie č. 1. 1</w:t>
        </w:r>
      </w:ins>
    </w:p>
    <w:p w14:paraId="7E56EB0A" w14:textId="77777777" w:rsidR="00F85704" w:rsidRPr="00F85704" w:rsidRDefault="00F85704">
      <w:pPr>
        <w:rPr>
          <w:rFonts w:eastAsiaTheme="minorHAnsi"/>
        </w:rPr>
        <w:pPrChange w:id="153" w:author="Bagiová Tatiana" w:date="2025-12-17T11:21:00Z" w16du:dateUtc="2025-12-17T10:21:00Z">
          <w:pPr>
            <w:pStyle w:val="Nadpis1"/>
          </w:pPr>
        </w:pPrChange>
      </w:pPr>
      <w:r w:rsidRPr="00F85704">
        <w:rPr>
          <w:rFonts w:eastAsiaTheme="minorHAnsi"/>
        </w:rPr>
        <w:t xml:space="preserve">8. Príloha č. 6 Podklady na preukázanie splnenia podmienok pre MSP </w:t>
      </w:r>
    </w:p>
    <w:p w14:paraId="6783DE3C" w14:textId="77777777" w:rsidR="00F85704" w:rsidRPr="00F85704" w:rsidRDefault="00F85704">
      <w:pPr>
        <w:rPr>
          <w:rFonts w:eastAsiaTheme="minorHAnsi"/>
        </w:rPr>
        <w:pPrChange w:id="154" w:author="Bagiová Tatiana" w:date="2025-12-17T11:21:00Z" w16du:dateUtc="2025-12-17T10:21:00Z">
          <w:pPr>
            <w:pStyle w:val="Nadpis1"/>
          </w:pPr>
        </w:pPrChange>
      </w:pPr>
      <w:r w:rsidRPr="00F85704">
        <w:rPr>
          <w:rFonts w:eastAsiaTheme="minorHAnsi"/>
        </w:rPr>
        <w:t xml:space="preserve">9. Príloha č. 7 Vyhlásenie užívateľa o poskytnutí pomoci de minimis de minimis SVHZ </w:t>
      </w:r>
    </w:p>
    <w:p w14:paraId="48F18A86" w14:textId="57B4526C" w:rsidR="00F85704" w:rsidRPr="00F85704" w:rsidRDefault="00F85704">
      <w:pPr>
        <w:rPr>
          <w:rFonts w:eastAsiaTheme="minorHAnsi"/>
        </w:rPr>
        <w:pPrChange w:id="155" w:author="Bagiová Tatiana" w:date="2025-12-17T11:21:00Z" w16du:dateUtc="2025-12-17T10:21:00Z">
          <w:pPr>
            <w:pStyle w:val="Nadpis1"/>
          </w:pPr>
        </w:pPrChange>
      </w:pPr>
      <w:r w:rsidRPr="00F85704">
        <w:rPr>
          <w:rFonts w:eastAsiaTheme="minorHAnsi"/>
        </w:rPr>
        <w:t xml:space="preserve">10. Príloha č. 8 Žiadosť o kontrolu verejného obstarávania </w:t>
      </w:r>
      <w:ins w:id="156" w:author="Bagiová Tatiana" w:date="2026-01-29T14:42:00Z" w16du:dateUtc="2026-01-29T13:42:00Z">
        <w:r w:rsidR="00A10E8A">
          <w:rPr>
            <w:rFonts w:eastAsiaTheme="minorHAnsi"/>
          </w:rPr>
          <w:t>v znení aktualizácie č. 1. 1</w:t>
        </w:r>
      </w:ins>
    </w:p>
    <w:p w14:paraId="755C11A4" w14:textId="77777777" w:rsidR="00F85704" w:rsidRPr="00F85704" w:rsidRDefault="00F85704">
      <w:pPr>
        <w:rPr>
          <w:rFonts w:eastAsiaTheme="minorHAnsi"/>
        </w:rPr>
        <w:pPrChange w:id="157" w:author="Bagiová Tatiana" w:date="2025-12-17T11:21:00Z" w16du:dateUtc="2025-12-17T10:21:00Z">
          <w:pPr>
            <w:pStyle w:val="Nadpis1"/>
          </w:pPr>
        </w:pPrChange>
      </w:pPr>
      <w:r w:rsidRPr="00F85704">
        <w:rPr>
          <w:rFonts w:eastAsiaTheme="minorHAnsi"/>
        </w:rPr>
        <w:t xml:space="preserve">11. Príloha č. 8a Test na identifikáciu určenia typu obstarávania </w:t>
      </w:r>
    </w:p>
    <w:p w14:paraId="681DAE0C" w14:textId="77777777" w:rsidR="00F85704" w:rsidRPr="00F85704" w:rsidRDefault="00F85704">
      <w:pPr>
        <w:rPr>
          <w:rFonts w:eastAsiaTheme="minorHAnsi"/>
        </w:rPr>
        <w:pPrChange w:id="158" w:author="Bagiová Tatiana" w:date="2025-12-17T11:21:00Z" w16du:dateUtc="2025-12-17T10:21:00Z">
          <w:pPr>
            <w:pStyle w:val="Nadpis1"/>
          </w:pPr>
        </w:pPrChange>
      </w:pPr>
      <w:r w:rsidRPr="00F85704">
        <w:rPr>
          <w:rFonts w:eastAsiaTheme="minorHAnsi"/>
        </w:rPr>
        <w:t xml:space="preserve">12. Príloha č. 8b Čestné vyhlásenie o neprítomnosti konfliktu záujmov </w:t>
      </w:r>
    </w:p>
    <w:p w14:paraId="55AAEABC" w14:textId="77777777" w:rsidR="00F85704" w:rsidRPr="00F85704" w:rsidRDefault="00F85704">
      <w:pPr>
        <w:rPr>
          <w:rFonts w:eastAsiaTheme="minorHAnsi"/>
        </w:rPr>
        <w:pPrChange w:id="159" w:author="Bagiová Tatiana" w:date="2025-12-17T11:21:00Z" w16du:dateUtc="2025-12-17T10:21:00Z">
          <w:pPr>
            <w:pStyle w:val="Nadpis1"/>
          </w:pPr>
        </w:pPrChange>
      </w:pPr>
      <w:r w:rsidRPr="00F85704">
        <w:rPr>
          <w:rFonts w:eastAsiaTheme="minorHAnsi"/>
        </w:rPr>
        <w:t xml:space="preserve">13. Príloha č. 9 Žiadosť o úhradu – formulár </w:t>
      </w:r>
    </w:p>
    <w:p w14:paraId="18FC091D" w14:textId="77777777" w:rsidR="00F85704" w:rsidRPr="00F85704" w:rsidRDefault="00F85704">
      <w:pPr>
        <w:rPr>
          <w:rFonts w:eastAsiaTheme="minorHAnsi"/>
        </w:rPr>
        <w:pPrChange w:id="160" w:author="Bagiová Tatiana" w:date="2025-12-17T11:21:00Z" w16du:dateUtc="2025-12-17T10:21:00Z">
          <w:pPr>
            <w:pStyle w:val="Nadpis1"/>
          </w:pPr>
        </w:pPrChange>
      </w:pPr>
      <w:r w:rsidRPr="00F85704">
        <w:rPr>
          <w:rFonts w:eastAsiaTheme="minorHAnsi"/>
        </w:rPr>
        <w:t xml:space="preserve">14. Príloha č. 9a Zoznam nárokovaných/deklarovaných výdavkov </w:t>
      </w:r>
    </w:p>
    <w:p w14:paraId="17F656B5" w14:textId="2B3AE3F3" w:rsidR="00F85704" w:rsidRPr="00F85704" w:rsidRDefault="00F85704">
      <w:pPr>
        <w:rPr>
          <w:rFonts w:eastAsiaTheme="minorHAnsi"/>
        </w:rPr>
        <w:pPrChange w:id="161" w:author="Bagiová Tatiana" w:date="2025-12-17T11:21:00Z" w16du:dateUtc="2025-12-17T10:21:00Z">
          <w:pPr>
            <w:pStyle w:val="Nadpis1"/>
          </w:pPr>
        </w:pPrChange>
      </w:pPr>
      <w:r w:rsidRPr="00F85704">
        <w:rPr>
          <w:rFonts w:eastAsiaTheme="minorHAnsi"/>
        </w:rPr>
        <w:t xml:space="preserve">15. Príloha č 9b Zoznam príloh k žiadosti o úhradu finančných prostriedkov z príspevku </w:t>
      </w:r>
      <w:ins w:id="162" w:author="Bagiová Tatiana" w:date="2026-01-29T14:43:00Z" w16du:dateUtc="2026-01-29T13:43:00Z">
        <w:r w:rsidR="008944FE">
          <w:rPr>
            <w:rFonts w:eastAsiaTheme="minorHAnsi"/>
          </w:rPr>
          <w:t>v znení aktualizácie č. 1. 1</w:t>
        </w:r>
      </w:ins>
    </w:p>
    <w:p w14:paraId="606927EE" w14:textId="5B8DB489" w:rsidR="00F85704" w:rsidRPr="00F85704" w:rsidRDefault="00F85704">
      <w:pPr>
        <w:rPr>
          <w:rFonts w:eastAsiaTheme="minorHAnsi"/>
        </w:rPr>
        <w:pPrChange w:id="163" w:author="Bagiová Tatiana" w:date="2025-12-17T11:21:00Z" w16du:dateUtc="2025-12-17T10:21:00Z">
          <w:pPr>
            <w:pStyle w:val="Nadpis1"/>
          </w:pPr>
        </w:pPrChange>
      </w:pPr>
      <w:r w:rsidRPr="00F85704">
        <w:rPr>
          <w:rFonts w:eastAsiaTheme="minorHAnsi"/>
        </w:rPr>
        <w:t>16. Príloha č. 10 - A4 plagát na šírku - publicita – uží</w:t>
      </w:r>
      <w:r w:rsidR="00F42ECC">
        <w:rPr>
          <w:rFonts w:eastAsiaTheme="minorHAnsi"/>
        </w:rPr>
        <w:t>vateľ</w:t>
      </w:r>
      <w:r w:rsidRPr="00F85704">
        <w:rPr>
          <w:rFonts w:eastAsiaTheme="minorHAnsi"/>
        </w:rPr>
        <w:t xml:space="preserve"> </w:t>
      </w:r>
      <w:ins w:id="164" w:author="Bagiová Tatiana" w:date="2026-01-29T16:38:00Z" w16du:dateUtc="2026-01-29T15:38:00Z">
        <w:r w:rsidR="00626977">
          <w:rPr>
            <w:rFonts w:eastAsiaTheme="minorHAnsi"/>
          </w:rPr>
          <w:t>v znení aktualizácie č. 1. 1</w:t>
        </w:r>
      </w:ins>
    </w:p>
    <w:p w14:paraId="27142E2A" w14:textId="7519961E" w:rsidR="00A32D8C" w:rsidRDefault="00A32D8C">
      <w:pPr>
        <w:pStyle w:val="Nadpis1"/>
        <w:rPr>
          <w:rStyle w:val="Vrazn"/>
          <w:rFonts w:asciiTheme="minorHAnsi" w:hAnsiTheme="minorHAnsi" w:cstheme="minorHAnsi"/>
          <w:b/>
          <w:bCs w:val="0"/>
        </w:rPr>
      </w:pPr>
      <w:r w:rsidRPr="00FB791D">
        <w:rPr>
          <w:rStyle w:val="Vrazn"/>
          <w:rFonts w:asciiTheme="minorHAnsi" w:hAnsiTheme="minorHAnsi" w:cstheme="minorHAnsi"/>
          <w:b/>
          <w:bCs w:val="0"/>
        </w:rPr>
        <w:t xml:space="preserve"> </w:t>
      </w:r>
    </w:p>
    <w:p w14:paraId="58F51038" w14:textId="77777777" w:rsidR="00F42ECC" w:rsidRDefault="00F42ECC" w:rsidP="00F42ECC"/>
    <w:p w14:paraId="4FA60252" w14:textId="77777777" w:rsidR="00F42ECC" w:rsidRDefault="00F42ECC" w:rsidP="00F42ECC"/>
    <w:p w14:paraId="2F6C9A01" w14:textId="77777777" w:rsidR="00F42ECC" w:rsidRDefault="00F42ECC" w:rsidP="00F42ECC"/>
    <w:p w14:paraId="0F8F5158" w14:textId="77777777" w:rsidR="00F42ECC" w:rsidRDefault="00F42ECC" w:rsidP="00F42ECC">
      <w:pPr>
        <w:rPr>
          <w:ins w:id="165" w:author="Bagiová Tatiana" w:date="2025-12-17T11:21:00Z" w16du:dateUtc="2025-12-17T10:21:00Z"/>
        </w:rPr>
      </w:pPr>
    </w:p>
    <w:p w14:paraId="5E6A9CDA" w14:textId="77777777" w:rsidR="00775753" w:rsidRDefault="00775753" w:rsidP="00F42ECC">
      <w:pPr>
        <w:rPr>
          <w:ins w:id="166" w:author="Bagiová Tatiana" w:date="2025-12-17T11:21:00Z" w16du:dateUtc="2025-12-17T10:21:00Z"/>
        </w:rPr>
      </w:pPr>
    </w:p>
    <w:p w14:paraId="1F230DB6" w14:textId="77777777" w:rsidR="00775753" w:rsidRDefault="00775753" w:rsidP="00F42ECC">
      <w:pPr>
        <w:rPr>
          <w:ins w:id="167" w:author="Bagiová Tatiana" w:date="2025-12-17T11:21:00Z" w16du:dateUtc="2025-12-17T10:21:00Z"/>
        </w:rPr>
      </w:pPr>
    </w:p>
    <w:p w14:paraId="1C38EF21" w14:textId="77777777" w:rsidR="00775753" w:rsidRDefault="00775753" w:rsidP="00F42ECC">
      <w:pPr>
        <w:rPr>
          <w:ins w:id="168" w:author="Bagiová Tatiana" w:date="2025-12-17T11:21:00Z" w16du:dateUtc="2025-12-17T10:21:00Z"/>
        </w:rPr>
      </w:pPr>
    </w:p>
    <w:p w14:paraId="25D99064" w14:textId="77777777" w:rsidR="00775753" w:rsidRDefault="00775753" w:rsidP="00F42ECC">
      <w:pPr>
        <w:rPr>
          <w:ins w:id="169" w:author="Bagiová Tatiana" w:date="2025-12-17T11:21:00Z" w16du:dateUtc="2025-12-17T10:21:00Z"/>
        </w:rPr>
      </w:pPr>
    </w:p>
    <w:p w14:paraId="2B3E4073" w14:textId="77777777" w:rsidR="00775753" w:rsidRDefault="00775753" w:rsidP="00F42ECC">
      <w:pPr>
        <w:rPr>
          <w:ins w:id="170" w:author="Bagiová Tatiana" w:date="2025-12-17T11:21:00Z" w16du:dateUtc="2025-12-17T10:21:00Z"/>
        </w:rPr>
      </w:pPr>
    </w:p>
    <w:p w14:paraId="09C88F00" w14:textId="4C385056" w:rsidR="008C372D" w:rsidRPr="009635EC" w:rsidRDefault="008840B6" w:rsidP="00FB791D">
      <w:pPr>
        <w:pStyle w:val="Nadpis1"/>
      </w:pPr>
      <w:bookmarkStart w:id="171" w:name="_Toc79646218"/>
      <w:bookmarkStart w:id="172" w:name="_Toc83373184"/>
      <w:bookmarkStart w:id="173" w:name="_Toc216863006"/>
      <w:r>
        <w:rPr>
          <w:rStyle w:val="Vrazn"/>
          <w:b/>
          <w:bCs w:val="0"/>
        </w:rPr>
        <w:t>7</w:t>
      </w:r>
      <w:r w:rsidR="00BF0ED4">
        <w:rPr>
          <w:rStyle w:val="Vrazn"/>
          <w:b/>
          <w:bCs w:val="0"/>
        </w:rPr>
        <w:tab/>
      </w:r>
      <w:r w:rsidR="008C372D" w:rsidRPr="00386615">
        <w:rPr>
          <w:rStyle w:val="Vrazn"/>
          <w:b/>
          <w:bCs w:val="0"/>
        </w:rPr>
        <w:t>Kroky pre získanie finančných</w:t>
      </w:r>
      <w:r w:rsidR="008C372D" w:rsidRPr="006538BF">
        <w:rPr>
          <w:rStyle w:val="Vrazn"/>
          <w:b/>
          <w:bCs w:val="0"/>
        </w:rPr>
        <w:t xml:space="preserve"> </w:t>
      </w:r>
      <w:r w:rsidR="008C372D" w:rsidRPr="00386615">
        <w:rPr>
          <w:rStyle w:val="Vrazn"/>
          <w:b/>
          <w:bCs w:val="0"/>
        </w:rPr>
        <w:t>prostriedkov z príspevku v kocke</w:t>
      </w:r>
      <w:bookmarkEnd w:id="171"/>
      <w:bookmarkEnd w:id="172"/>
      <w:bookmarkEnd w:id="173"/>
      <w:r w:rsidR="008C372D" w:rsidRPr="00386615">
        <w:rPr>
          <w:rStyle w:val="Vrazn"/>
          <w:b/>
          <w:bCs w:val="0"/>
        </w:rPr>
        <w:t xml:space="preserve"> </w:t>
      </w:r>
    </w:p>
    <w:p w14:paraId="6E22AA4B" w14:textId="1FF5A294" w:rsidR="008C372D" w:rsidRPr="009635EC" w:rsidRDefault="008C372D" w:rsidP="00CB254C">
      <w:pPr>
        <w:pStyle w:val="Odsekzoznamu"/>
        <w:numPr>
          <w:ilvl w:val="0"/>
          <w:numId w:val="2"/>
        </w:numPr>
        <w:spacing w:after="0"/>
        <w:rPr>
          <w:rFonts w:asciiTheme="minorHAnsi" w:hAnsiTheme="minorHAnsi" w:cstheme="minorHAnsi"/>
          <w:szCs w:val="24"/>
        </w:rPr>
      </w:pPr>
      <w:r w:rsidRPr="009635EC">
        <w:rPr>
          <w:rFonts w:asciiTheme="minorHAnsi" w:hAnsiTheme="minorHAnsi" w:cstheme="minorHAnsi"/>
          <w:szCs w:val="24"/>
        </w:rPr>
        <w:t>VÚC na svojom webovom sídle zverejní „Vy</w:t>
      </w:r>
      <w:r>
        <w:rPr>
          <w:rFonts w:asciiTheme="minorHAnsi" w:hAnsiTheme="minorHAnsi" w:cstheme="minorHAnsi"/>
          <w:szCs w:val="24"/>
        </w:rPr>
        <w:t>zvanie</w:t>
      </w:r>
      <w:r w:rsidRPr="009635EC">
        <w:rPr>
          <w:rFonts w:asciiTheme="minorHAnsi" w:hAnsiTheme="minorHAnsi" w:cstheme="minorHAnsi"/>
          <w:szCs w:val="24"/>
        </w:rPr>
        <w:t xml:space="preserve"> na predkladanie </w:t>
      </w:r>
      <w:r w:rsidR="00DE3458">
        <w:rPr>
          <w:rFonts w:asciiTheme="minorHAnsi" w:hAnsiTheme="minorHAnsi" w:cstheme="minorHAnsi"/>
          <w:szCs w:val="24"/>
        </w:rPr>
        <w:t xml:space="preserve">žiadosti o poskytnutie </w:t>
      </w:r>
      <w:r w:rsidR="00DE3458" w:rsidRPr="009635EC">
        <w:rPr>
          <w:rFonts w:asciiTheme="minorHAnsi" w:hAnsiTheme="minorHAnsi" w:cstheme="minorHAnsi"/>
          <w:szCs w:val="24"/>
        </w:rPr>
        <w:t xml:space="preserve"> </w:t>
      </w:r>
      <w:r w:rsidR="00DE3458">
        <w:rPr>
          <w:rFonts w:ascii="Calibri" w:hAnsi="Calibri" w:cstheme="minorHAnsi"/>
          <w:szCs w:val="24"/>
        </w:rPr>
        <w:t xml:space="preserve">finančného prostriedku z príspevku </w:t>
      </w:r>
      <w:r w:rsidRPr="009635EC">
        <w:rPr>
          <w:rFonts w:asciiTheme="minorHAnsi" w:hAnsiTheme="minorHAnsi" w:cstheme="minorHAnsi"/>
          <w:szCs w:val="24"/>
        </w:rPr>
        <w:t xml:space="preserve">pre užívateľov, </w:t>
      </w:r>
      <w:r>
        <w:rPr>
          <w:rFonts w:asciiTheme="minorHAnsi" w:hAnsiTheme="minorHAnsi" w:cstheme="minorHAnsi"/>
          <w:szCs w:val="24"/>
        </w:rPr>
        <w:t xml:space="preserve">ktoré je </w:t>
      </w:r>
      <w:r w:rsidRPr="009635EC">
        <w:rPr>
          <w:rFonts w:asciiTheme="minorHAnsi" w:hAnsiTheme="minorHAnsi" w:cstheme="minorHAnsi"/>
          <w:szCs w:val="24"/>
        </w:rPr>
        <w:t>určené pre poskytovateľov ambulantnej zdravotnej starostlivosti</w:t>
      </w:r>
      <w:r>
        <w:rPr>
          <w:rFonts w:asciiTheme="minorHAnsi" w:hAnsiTheme="minorHAnsi" w:cstheme="minorHAnsi"/>
          <w:szCs w:val="24"/>
        </w:rPr>
        <w:t xml:space="preserve"> vybraných špecializácií</w:t>
      </w:r>
      <w:r w:rsidRPr="009635EC">
        <w:rPr>
          <w:rFonts w:asciiTheme="minorHAnsi" w:hAnsiTheme="minorHAnsi" w:cstheme="minorHAnsi"/>
          <w:szCs w:val="24"/>
        </w:rPr>
        <w:t>.</w:t>
      </w:r>
    </w:p>
    <w:p w14:paraId="42EC0166" w14:textId="2BF2F114" w:rsidR="008C372D" w:rsidRPr="00FB791D" w:rsidRDefault="008C372D" w:rsidP="008C372D">
      <w:pPr>
        <w:pStyle w:val="Odsekzoznamu"/>
        <w:spacing w:after="0"/>
        <w:ind w:left="218" w:firstLine="490"/>
        <w:rPr>
          <w:rFonts w:asciiTheme="minorHAnsi" w:hAnsiTheme="minorHAnsi" w:cstheme="minorHAnsi"/>
          <w:b/>
          <w:i/>
          <w:szCs w:val="24"/>
        </w:rPr>
      </w:pPr>
      <w:r w:rsidRPr="00FB791D">
        <w:rPr>
          <w:rFonts w:asciiTheme="minorHAnsi" w:hAnsiTheme="minorHAnsi" w:cstheme="minorHAnsi"/>
          <w:b/>
          <w:i/>
          <w:szCs w:val="24"/>
        </w:rPr>
        <w:t xml:space="preserve">Forma: </w:t>
      </w:r>
      <w:r w:rsidR="00E123A1" w:rsidRPr="00FB791D">
        <w:rPr>
          <w:rFonts w:asciiTheme="minorHAnsi" w:hAnsiTheme="minorHAnsi" w:cstheme="minorHAnsi"/>
          <w:b/>
          <w:i/>
          <w:szCs w:val="24"/>
        </w:rPr>
        <w:t xml:space="preserve">Vyzvanie </w:t>
      </w:r>
      <w:r w:rsidRPr="00FB791D">
        <w:rPr>
          <w:rFonts w:asciiTheme="minorHAnsi" w:hAnsiTheme="minorHAnsi" w:cstheme="minorHAnsi"/>
          <w:b/>
          <w:i/>
          <w:szCs w:val="24"/>
        </w:rPr>
        <w:t>– odporúčaný vzor</w:t>
      </w:r>
      <w:r w:rsidR="006967B1">
        <w:rPr>
          <w:rFonts w:asciiTheme="minorHAnsi" w:hAnsiTheme="minorHAnsi" w:cstheme="minorHAnsi"/>
          <w:b/>
          <w:i/>
          <w:szCs w:val="24"/>
        </w:rPr>
        <w:t>.</w:t>
      </w:r>
    </w:p>
    <w:p w14:paraId="72FE6D29" w14:textId="77777777" w:rsidR="008C372D" w:rsidRPr="009635EC" w:rsidRDefault="008C372D" w:rsidP="008C372D">
      <w:pPr>
        <w:pStyle w:val="Odsekzoznamu"/>
        <w:spacing w:after="0"/>
        <w:ind w:left="-142"/>
        <w:rPr>
          <w:rFonts w:asciiTheme="minorHAnsi" w:hAnsiTheme="minorHAnsi" w:cstheme="minorHAnsi"/>
          <w:i/>
          <w:szCs w:val="24"/>
        </w:rPr>
      </w:pPr>
    </w:p>
    <w:p w14:paraId="25AEA632" w14:textId="771F46B1" w:rsidR="008C372D" w:rsidRPr="009635EC" w:rsidRDefault="00202C14" w:rsidP="008C372D">
      <w:pPr>
        <w:pStyle w:val="Odsekzoznamu"/>
        <w:numPr>
          <w:ilvl w:val="0"/>
          <w:numId w:val="2"/>
        </w:numPr>
        <w:spacing w:after="0"/>
        <w:rPr>
          <w:rFonts w:asciiTheme="minorHAnsi" w:hAnsiTheme="minorHAnsi" w:cstheme="minorHAnsi"/>
          <w:szCs w:val="24"/>
        </w:rPr>
      </w:pPr>
      <w:r>
        <w:rPr>
          <w:rFonts w:asciiTheme="minorHAnsi" w:hAnsiTheme="minorHAnsi" w:cstheme="minorHAnsi"/>
          <w:szCs w:val="24"/>
        </w:rPr>
        <w:t>Žiadateľ</w:t>
      </w:r>
      <w:r w:rsidR="008C372D" w:rsidRPr="009635EC">
        <w:rPr>
          <w:rFonts w:asciiTheme="minorHAnsi" w:hAnsiTheme="minorHAnsi" w:cstheme="minorHAnsi"/>
          <w:szCs w:val="24"/>
        </w:rPr>
        <w:t xml:space="preserve"> predloží „</w:t>
      </w:r>
      <w:r w:rsidR="00DE3458">
        <w:rPr>
          <w:rFonts w:asciiTheme="minorHAnsi" w:hAnsiTheme="minorHAnsi" w:cstheme="minorHAnsi"/>
          <w:szCs w:val="24"/>
        </w:rPr>
        <w:t>žiadosť o finančné prostriedky z príspevku</w:t>
      </w:r>
      <w:r w:rsidR="008C372D" w:rsidRPr="009635EC">
        <w:rPr>
          <w:rFonts w:asciiTheme="minorHAnsi" w:hAnsiTheme="minorHAnsi" w:cstheme="minorHAnsi"/>
          <w:szCs w:val="24"/>
        </w:rPr>
        <w:t xml:space="preserve">“ vrátane </w:t>
      </w:r>
      <w:r w:rsidR="008C372D">
        <w:rPr>
          <w:rFonts w:asciiTheme="minorHAnsi" w:hAnsiTheme="minorHAnsi" w:cstheme="minorHAnsi"/>
          <w:szCs w:val="24"/>
        </w:rPr>
        <w:t>povinných príloh uvedených pri vyzvaní.</w:t>
      </w:r>
    </w:p>
    <w:p w14:paraId="382AA002" w14:textId="30AFCF52" w:rsidR="008C372D" w:rsidRPr="00FB791D" w:rsidRDefault="008C372D" w:rsidP="008C372D">
      <w:pPr>
        <w:pStyle w:val="Odsekzoznamu"/>
        <w:spacing w:after="0"/>
        <w:rPr>
          <w:rFonts w:asciiTheme="minorHAnsi" w:hAnsiTheme="minorHAnsi" w:cstheme="minorHAnsi"/>
          <w:b/>
          <w:i/>
          <w:szCs w:val="24"/>
        </w:rPr>
      </w:pPr>
      <w:r w:rsidRPr="00FB791D">
        <w:rPr>
          <w:rFonts w:asciiTheme="minorHAnsi" w:hAnsiTheme="minorHAnsi" w:cstheme="minorHAnsi"/>
          <w:b/>
          <w:i/>
          <w:szCs w:val="24"/>
        </w:rPr>
        <w:t xml:space="preserve">Forma: </w:t>
      </w:r>
      <w:r w:rsidR="00DE3458" w:rsidRPr="00FB791D">
        <w:rPr>
          <w:rFonts w:asciiTheme="minorHAnsi" w:hAnsiTheme="minorHAnsi" w:cstheme="minorHAnsi"/>
          <w:b/>
          <w:i/>
          <w:szCs w:val="24"/>
        </w:rPr>
        <w:t>žiadosť o finančné prostriedky z príspevku</w:t>
      </w:r>
      <w:r w:rsidRPr="00FB791D">
        <w:rPr>
          <w:rFonts w:asciiTheme="minorHAnsi" w:hAnsiTheme="minorHAnsi" w:cstheme="minorHAnsi"/>
          <w:b/>
          <w:i/>
          <w:szCs w:val="24"/>
        </w:rPr>
        <w:t xml:space="preserve"> vrátane jej príloh</w:t>
      </w:r>
      <w:r w:rsidR="00E123A1" w:rsidRPr="00FB791D">
        <w:rPr>
          <w:rFonts w:asciiTheme="minorHAnsi" w:hAnsiTheme="minorHAnsi" w:cstheme="minorHAnsi"/>
          <w:b/>
          <w:i/>
          <w:szCs w:val="24"/>
        </w:rPr>
        <w:t xml:space="preserve"> </w:t>
      </w:r>
      <w:r w:rsidRPr="00FB791D">
        <w:rPr>
          <w:rFonts w:asciiTheme="minorHAnsi" w:hAnsiTheme="minorHAnsi" w:cstheme="minorHAnsi"/>
          <w:b/>
          <w:i/>
          <w:szCs w:val="24"/>
        </w:rPr>
        <w:t>– odporúčaný vzor</w:t>
      </w:r>
      <w:r w:rsidR="006967B1">
        <w:rPr>
          <w:rFonts w:asciiTheme="minorHAnsi" w:hAnsiTheme="minorHAnsi" w:cstheme="minorHAnsi"/>
          <w:b/>
          <w:i/>
          <w:szCs w:val="24"/>
        </w:rPr>
        <w:t>.</w:t>
      </w:r>
    </w:p>
    <w:p w14:paraId="56495061" w14:textId="77777777" w:rsidR="008C372D" w:rsidRPr="009635EC" w:rsidRDefault="008C372D" w:rsidP="008C372D">
      <w:pPr>
        <w:pStyle w:val="Odsekzoznamu"/>
        <w:spacing w:after="0"/>
        <w:ind w:left="218"/>
        <w:rPr>
          <w:rFonts w:asciiTheme="minorHAnsi" w:hAnsiTheme="minorHAnsi" w:cstheme="minorHAnsi"/>
          <w:szCs w:val="24"/>
        </w:rPr>
      </w:pPr>
    </w:p>
    <w:p w14:paraId="559D8968" w14:textId="10979276" w:rsidR="008C372D" w:rsidRPr="008B6CE7" w:rsidRDefault="008C372D" w:rsidP="008C372D">
      <w:pPr>
        <w:pStyle w:val="Odsekzoznamu"/>
        <w:numPr>
          <w:ilvl w:val="0"/>
          <w:numId w:val="2"/>
        </w:numPr>
        <w:spacing w:after="0"/>
        <w:rPr>
          <w:rFonts w:asciiTheme="minorHAnsi" w:hAnsiTheme="minorHAnsi" w:cstheme="minorHAnsi"/>
          <w:i/>
          <w:szCs w:val="24"/>
        </w:rPr>
      </w:pPr>
      <w:r w:rsidRPr="008B6CE7">
        <w:rPr>
          <w:rFonts w:asciiTheme="minorHAnsi" w:hAnsiTheme="minorHAnsi" w:cstheme="minorHAnsi"/>
          <w:szCs w:val="24"/>
        </w:rPr>
        <w:t>VÚC oznámi užívateľovi splnenie</w:t>
      </w:r>
      <w:r w:rsidR="00202C14" w:rsidRPr="008B6CE7">
        <w:rPr>
          <w:rFonts w:asciiTheme="minorHAnsi" w:hAnsiTheme="minorHAnsi" w:cstheme="minorHAnsi"/>
          <w:szCs w:val="24"/>
        </w:rPr>
        <w:t>/nesplnenie</w:t>
      </w:r>
      <w:r w:rsidRPr="008B6CE7">
        <w:rPr>
          <w:rFonts w:asciiTheme="minorHAnsi" w:hAnsiTheme="minorHAnsi" w:cstheme="minorHAnsi"/>
          <w:szCs w:val="24"/>
        </w:rPr>
        <w:t xml:space="preserve"> podmienok pre poskytnutie </w:t>
      </w:r>
      <w:r w:rsidR="00DE3458" w:rsidRPr="008B6CE7">
        <w:rPr>
          <w:rFonts w:asciiTheme="minorHAnsi" w:hAnsiTheme="minorHAnsi" w:cstheme="minorHAnsi"/>
          <w:szCs w:val="24"/>
        </w:rPr>
        <w:t xml:space="preserve">finančného prostriedku </w:t>
      </w:r>
      <w:r w:rsidRPr="008B6CE7">
        <w:rPr>
          <w:rFonts w:asciiTheme="minorHAnsi" w:hAnsiTheme="minorHAnsi" w:cstheme="minorHAnsi"/>
          <w:szCs w:val="24"/>
        </w:rPr>
        <w:t>a na webovom sídle zverejní zoznam úspešných</w:t>
      </w:r>
      <w:r w:rsidR="00202C14" w:rsidRPr="008B6CE7">
        <w:rPr>
          <w:rFonts w:asciiTheme="minorHAnsi" w:hAnsiTheme="minorHAnsi" w:cstheme="minorHAnsi"/>
          <w:szCs w:val="24"/>
        </w:rPr>
        <w:t>/neúspešných</w:t>
      </w:r>
      <w:r w:rsidRPr="008B6CE7">
        <w:rPr>
          <w:rFonts w:asciiTheme="minorHAnsi" w:hAnsiTheme="minorHAnsi" w:cstheme="minorHAnsi"/>
          <w:szCs w:val="24"/>
        </w:rPr>
        <w:t xml:space="preserve"> </w:t>
      </w:r>
      <w:r w:rsidR="00202C14" w:rsidRPr="008B6CE7">
        <w:rPr>
          <w:rFonts w:asciiTheme="minorHAnsi" w:hAnsiTheme="minorHAnsi" w:cstheme="minorHAnsi"/>
          <w:szCs w:val="24"/>
        </w:rPr>
        <w:t>žiadateľov</w:t>
      </w:r>
      <w:r w:rsidRPr="008B6CE7">
        <w:rPr>
          <w:rFonts w:asciiTheme="minorHAnsi" w:hAnsiTheme="minorHAnsi" w:cstheme="minorHAnsi"/>
          <w:szCs w:val="24"/>
        </w:rPr>
        <w:t>, ktorí splnili</w:t>
      </w:r>
      <w:r w:rsidR="00202C14" w:rsidRPr="00EB1A96">
        <w:rPr>
          <w:rFonts w:asciiTheme="minorHAnsi" w:hAnsiTheme="minorHAnsi" w:cstheme="minorHAnsi"/>
          <w:szCs w:val="24"/>
        </w:rPr>
        <w:t>/nesplnili</w:t>
      </w:r>
      <w:r w:rsidRPr="00EB1A96">
        <w:rPr>
          <w:rFonts w:asciiTheme="minorHAnsi" w:hAnsiTheme="minorHAnsi" w:cstheme="minorHAnsi"/>
          <w:szCs w:val="24"/>
        </w:rPr>
        <w:t xml:space="preserve"> podmienky poskytnutia </w:t>
      </w:r>
      <w:r w:rsidR="00DE3458" w:rsidRPr="00EB1A96">
        <w:rPr>
          <w:rFonts w:asciiTheme="minorHAnsi" w:hAnsiTheme="minorHAnsi" w:cstheme="minorHAnsi"/>
          <w:szCs w:val="24"/>
        </w:rPr>
        <w:t>finančného príspevku</w:t>
      </w:r>
      <w:r w:rsidRPr="008B6CE7">
        <w:rPr>
          <w:rFonts w:asciiTheme="minorHAnsi" w:hAnsiTheme="minorHAnsi" w:cstheme="minorHAnsi"/>
          <w:szCs w:val="24"/>
        </w:rPr>
        <w:t>.</w:t>
      </w:r>
    </w:p>
    <w:p w14:paraId="17AD3167" w14:textId="5552A86E" w:rsidR="008C372D" w:rsidRPr="00FB791D" w:rsidRDefault="008C372D" w:rsidP="008C372D">
      <w:pPr>
        <w:pStyle w:val="Odsekzoznamu"/>
        <w:spacing w:after="0"/>
        <w:ind w:left="708"/>
        <w:rPr>
          <w:rFonts w:asciiTheme="minorHAnsi" w:hAnsiTheme="minorHAnsi" w:cstheme="minorHAnsi"/>
          <w:b/>
          <w:i/>
          <w:szCs w:val="24"/>
        </w:rPr>
      </w:pPr>
      <w:r w:rsidRPr="00FB791D">
        <w:rPr>
          <w:rFonts w:asciiTheme="minorHAnsi" w:hAnsiTheme="minorHAnsi" w:cstheme="minorHAnsi"/>
          <w:b/>
          <w:i/>
          <w:szCs w:val="24"/>
        </w:rPr>
        <w:t>Forma: Oznámenie užívateľovi – oznam a </w:t>
      </w:r>
      <w:r w:rsidR="006967B1">
        <w:rPr>
          <w:rFonts w:asciiTheme="minorHAnsi" w:hAnsiTheme="minorHAnsi" w:cstheme="minorHAnsi"/>
          <w:b/>
          <w:i/>
          <w:szCs w:val="24"/>
        </w:rPr>
        <w:t>zoznam</w:t>
      </w:r>
      <w:r w:rsidR="006967B1" w:rsidRPr="00FB791D">
        <w:rPr>
          <w:rFonts w:asciiTheme="minorHAnsi" w:hAnsiTheme="minorHAnsi" w:cstheme="minorHAnsi"/>
          <w:b/>
          <w:i/>
          <w:szCs w:val="24"/>
        </w:rPr>
        <w:t xml:space="preserve"> </w:t>
      </w:r>
      <w:r w:rsidRPr="00FB791D">
        <w:rPr>
          <w:rFonts w:asciiTheme="minorHAnsi" w:hAnsiTheme="minorHAnsi" w:cstheme="minorHAnsi"/>
          <w:b/>
          <w:i/>
          <w:szCs w:val="24"/>
        </w:rPr>
        <w:t>úspešných užívateľov</w:t>
      </w:r>
      <w:r w:rsidR="006967B1">
        <w:rPr>
          <w:rFonts w:asciiTheme="minorHAnsi" w:hAnsiTheme="minorHAnsi" w:cstheme="minorHAnsi"/>
          <w:b/>
          <w:i/>
          <w:szCs w:val="24"/>
        </w:rPr>
        <w:t>.</w:t>
      </w:r>
      <w:r w:rsidRPr="00FB791D">
        <w:rPr>
          <w:rFonts w:asciiTheme="minorHAnsi" w:hAnsiTheme="minorHAnsi" w:cstheme="minorHAnsi"/>
          <w:b/>
          <w:i/>
          <w:szCs w:val="24"/>
        </w:rPr>
        <w:t xml:space="preserve"> </w:t>
      </w:r>
    </w:p>
    <w:p w14:paraId="6A4CEEFE" w14:textId="77777777" w:rsidR="008C372D" w:rsidRPr="005E6E10" w:rsidRDefault="008C372D" w:rsidP="008C372D">
      <w:pPr>
        <w:pStyle w:val="Odsekzoznamu"/>
        <w:spacing w:after="0"/>
        <w:ind w:left="-142"/>
        <w:rPr>
          <w:rFonts w:asciiTheme="minorHAnsi" w:hAnsiTheme="minorHAnsi" w:cstheme="minorHAnsi"/>
          <w:szCs w:val="24"/>
        </w:rPr>
      </w:pPr>
    </w:p>
    <w:p w14:paraId="2479776B" w14:textId="62550016" w:rsidR="008C372D" w:rsidRPr="008B6CE7" w:rsidRDefault="008C372D" w:rsidP="008C372D">
      <w:pPr>
        <w:pStyle w:val="Odsekzoznamu"/>
        <w:numPr>
          <w:ilvl w:val="0"/>
          <w:numId w:val="2"/>
        </w:numPr>
        <w:spacing w:after="0"/>
        <w:rPr>
          <w:rFonts w:asciiTheme="minorHAnsi" w:hAnsiTheme="minorHAnsi" w:cstheme="minorHAnsi"/>
          <w:szCs w:val="24"/>
        </w:rPr>
      </w:pPr>
      <w:r w:rsidRPr="005E6E10">
        <w:rPr>
          <w:rFonts w:asciiTheme="minorHAnsi" w:hAnsiTheme="minorHAnsi" w:cstheme="minorHAnsi"/>
          <w:szCs w:val="24"/>
        </w:rPr>
        <w:t>VÚC a úspešní užívatelia uzatvoria zmluvu o</w:t>
      </w:r>
      <w:r w:rsidR="00E123A1" w:rsidRPr="005E6E10">
        <w:rPr>
          <w:rFonts w:asciiTheme="minorHAnsi" w:hAnsiTheme="minorHAnsi" w:cstheme="minorHAnsi"/>
          <w:szCs w:val="24"/>
        </w:rPr>
        <w:t xml:space="preserve"> poskytnutí finančných prostriedkov z príspevku </w:t>
      </w:r>
      <w:r w:rsidRPr="008B6CE7">
        <w:rPr>
          <w:rFonts w:asciiTheme="minorHAnsi" w:hAnsiTheme="minorHAnsi" w:cstheme="minorHAnsi"/>
          <w:szCs w:val="24"/>
        </w:rPr>
        <w:t>za účelom spoločnej implementácie projektu</w:t>
      </w:r>
      <w:r w:rsidR="006967B1">
        <w:rPr>
          <w:rFonts w:asciiTheme="minorHAnsi" w:hAnsiTheme="minorHAnsi" w:cstheme="minorHAnsi"/>
          <w:szCs w:val="24"/>
        </w:rPr>
        <w:t>.</w:t>
      </w:r>
    </w:p>
    <w:p w14:paraId="62E701FC" w14:textId="4EF6E381" w:rsidR="008C372D" w:rsidRPr="00FB791D" w:rsidRDefault="008C372D" w:rsidP="008C372D">
      <w:pPr>
        <w:pStyle w:val="Odsekzoznamu"/>
        <w:spacing w:after="0"/>
        <w:ind w:left="218" w:firstLine="490"/>
        <w:rPr>
          <w:rFonts w:asciiTheme="minorHAnsi" w:hAnsiTheme="minorHAnsi" w:cstheme="minorHAnsi"/>
          <w:b/>
          <w:i/>
          <w:szCs w:val="24"/>
        </w:rPr>
      </w:pPr>
      <w:r w:rsidRPr="00FB791D">
        <w:rPr>
          <w:rFonts w:asciiTheme="minorHAnsi" w:hAnsiTheme="minorHAnsi" w:cstheme="minorHAnsi"/>
          <w:b/>
          <w:i/>
          <w:szCs w:val="24"/>
        </w:rPr>
        <w:t xml:space="preserve">Forma: </w:t>
      </w:r>
      <w:r w:rsidR="00E123A1" w:rsidRPr="00FB791D">
        <w:rPr>
          <w:rFonts w:asciiTheme="minorHAnsi" w:hAnsiTheme="minorHAnsi" w:cstheme="minorHAnsi"/>
          <w:b/>
          <w:i/>
          <w:szCs w:val="24"/>
        </w:rPr>
        <w:t>z</w:t>
      </w:r>
      <w:r w:rsidR="008B6CE7" w:rsidRPr="00FB791D">
        <w:rPr>
          <w:rFonts w:asciiTheme="minorHAnsi" w:hAnsiTheme="minorHAnsi" w:cstheme="minorHAnsi"/>
          <w:b/>
          <w:i/>
          <w:szCs w:val="24"/>
        </w:rPr>
        <w:t>mluva</w:t>
      </w:r>
      <w:r w:rsidR="00E123A1" w:rsidRPr="00FB791D">
        <w:rPr>
          <w:rFonts w:asciiTheme="minorHAnsi" w:hAnsiTheme="minorHAnsi" w:cstheme="minorHAnsi"/>
          <w:b/>
          <w:i/>
          <w:szCs w:val="24"/>
        </w:rPr>
        <w:t xml:space="preserve"> o poskytnutí finančných prostriedkov z</w:t>
      </w:r>
      <w:r w:rsidR="006967B1">
        <w:rPr>
          <w:rFonts w:asciiTheme="minorHAnsi" w:hAnsiTheme="minorHAnsi" w:cstheme="minorHAnsi"/>
          <w:b/>
          <w:i/>
          <w:szCs w:val="24"/>
        </w:rPr>
        <w:t> </w:t>
      </w:r>
      <w:r w:rsidR="00E123A1" w:rsidRPr="00FB791D">
        <w:rPr>
          <w:rFonts w:asciiTheme="minorHAnsi" w:hAnsiTheme="minorHAnsi" w:cstheme="minorHAnsi"/>
          <w:b/>
          <w:i/>
          <w:szCs w:val="24"/>
        </w:rPr>
        <w:t>príspevku</w:t>
      </w:r>
      <w:r w:rsidR="006967B1">
        <w:rPr>
          <w:rFonts w:asciiTheme="minorHAnsi" w:hAnsiTheme="minorHAnsi" w:cstheme="minorHAnsi"/>
          <w:b/>
          <w:i/>
          <w:szCs w:val="24"/>
        </w:rPr>
        <w:t>.</w:t>
      </w:r>
    </w:p>
    <w:p w14:paraId="534410A4" w14:textId="77777777" w:rsidR="008C372D" w:rsidRPr="005E6E10" w:rsidRDefault="008C372D" w:rsidP="008C372D">
      <w:pPr>
        <w:spacing w:after="0"/>
        <w:rPr>
          <w:rFonts w:cstheme="minorHAnsi"/>
          <w:i/>
          <w:szCs w:val="24"/>
        </w:rPr>
      </w:pPr>
    </w:p>
    <w:p w14:paraId="753F3339" w14:textId="671AAB7D" w:rsidR="008C372D" w:rsidRPr="005E6E10" w:rsidRDefault="008B6CE7" w:rsidP="008C372D">
      <w:pPr>
        <w:pStyle w:val="Odsekzoznamu"/>
        <w:numPr>
          <w:ilvl w:val="0"/>
          <w:numId w:val="2"/>
        </w:numPr>
        <w:spacing w:after="0"/>
        <w:rPr>
          <w:rFonts w:asciiTheme="minorHAnsi" w:hAnsiTheme="minorHAnsi" w:cstheme="minorHAnsi"/>
          <w:szCs w:val="24"/>
        </w:rPr>
      </w:pPr>
      <w:r w:rsidRPr="005E6E10">
        <w:rPr>
          <w:rFonts w:asciiTheme="minorHAnsi" w:hAnsiTheme="minorHAnsi" w:cstheme="minorHAnsi"/>
          <w:szCs w:val="24"/>
        </w:rPr>
        <w:t>U</w:t>
      </w:r>
      <w:r w:rsidR="008C372D" w:rsidRPr="005E6E10">
        <w:rPr>
          <w:rFonts w:asciiTheme="minorHAnsi" w:hAnsiTheme="minorHAnsi" w:cstheme="minorHAnsi"/>
          <w:szCs w:val="24"/>
        </w:rPr>
        <w:t>žívateľ predložen</w:t>
      </w:r>
      <w:r w:rsidRPr="005E6E10">
        <w:rPr>
          <w:rFonts w:asciiTheme="minorHAnsi" w:hAnsiTheme="minorHAnsi" w:cstheme="minorHAnsi"/>
          <w:szCs w:val="24"/>
        </w:rPr>
        <w:t>í</w:t>
      </w:r>
      <w:r w:rsidR="008C372D" w:rsidRPr="005E6E10">
        <w:rPr>
          <w:rFonts w:asciiTheme="minorHAnsi" w:hAnsiTheme="minorHAnsi" w:cstheme="minorHAnsi"/>
          <w:szCs w:val="24"/>
        </w:rPr>
        <w:t xml:space="preserve"> </w:t>
      </w:r>
      <w:r w:rsidRPr="005E6E10">
        <w:rPr>
          <w:rFonts w:asciiTheme="minorHAnsi" w:hAnsiTheme="minorHAnsi" w:cstheme="minorHAnsi"/>
          <w:szCs w:val="24"/>
        </w:rPr>
        <w:t xml:space="preserve">na VÚC </w:t>
      </w:r>
      <w:r w:rsidR="008C372D" w:rsidRPr="005E6E10">
        <w:rPr>
          <w:rFonts w:asciiTheme="minorHAnsi" w:hAnsiTheme="minorHAnsi" w:cstheme="minorHAnsi"/>
          <w:szCs w:val="24"/>
        </w:rPr>
        <w:t>dokumentáci</w:t>
      </w:r>
      <w:r w:rsidRPr="005E6E10">
        <w:rPr>
          <w:rFonts w:asciiTheme="minorHAnsi" w:hAnsiTheme="minorHAnsi" w:cstheme="minorHAnsi"/>
          <w:szCs w:val="24"/>
        </w:rPr>
        <w:t>u</w:t>
      </w:r>
      <w:r w:rsidR="008C372D" w:rsidRPr="005E6E10">
        <w:rPr>
          <w:rFonts w:asciiTheme="minorHAnsi" w:hAnsiTheme="minorHAnsi" w:cstheme="minorHAnsi"/>
          <w:szCs w:val="24"/>
        </w:rPr>
        <w:t xml:space="preserve"> ku kontrole VO </w:t>
      </w:r>
      <w:r w:rsidRPr="005E6E10">
        <w:rPr>
          <w:rFonts w:asciiTheme="minorHAnsi" w:hAnsiTheme="minorHAnsi" w:cstheme="minorHAnsi"/>
          <w:szCs w:val="24"/>
        </w:rPr>
        <w:t>vrátane jej príloh</w:t>
      </w:r>
      <w:r w:rsidR="008840B6">
        <w:rPr>
          <w:rFonts w:asciiTheme="minorHAnsi" w:hAnsiTheme="minorHAnsi" w:cstheme="minorHAnsi"/>
          <w:szCs w:val="24"/>
        </w:rPr>
        <w:t>.</w:t>
      </w:r>
    </w:p>
    <w:p w14:paraId="149D1522" w14:textId="7303C948" w:rsidR="008C372D" w:rsidRPr="00FB791D" w:rsidRDefault="008C372D" w:rsidP="008C372D">
      <w:pPr>
        <w:spacing w:after="0"/>
        <w:ind w:left="709" w:hanging="1"/>
        <w:rPr>
          <w:rFonts w:cstheme="minorHAnsi"/>
          <w:b/>
          <w:i/>
          <w:szCs w:val="24"/>
        </w:rPr>
      </w:pPr>
      <w:r w:rsidRPr="00FB791D">
        <w:rPr>
          <w:rFonts w:cstheme="minorHAnsi"/>
          <w:b/>
          <w:i/>
          <w:szCs w:val="24"/>
        </w:rPr>
        <w:t xml:space="preserve">Forma: </w:t>
      </w:r>
      <w:r w:rsidR="008B6CE7" w:rsidRPr="00FB791D">
        <w:rPr>
          <w:rFonts w:cstheme="minorHAnsi"/>
          <w:b/>
          <w:i/>
          <w:szCs w:val="24"/>
        </w:rPr>
        <w:t xml:space="preserve">Predloženie </w:t>
      </w:r>
      <w:r w:rsidRPr="00FB791D">
        <w:rPr>
          <w:rFonts w:cstheme="minorHAnsi"/>
          <w:b/>
          <w:i/>
          <w:szCs w:val="24"/>
        </w:rPr>
        <w:t>podkladov VO a formulár </w:t>
      </w:r>
      <w:r w:rsidR="008B6CE7" w:rsidRPr="00FB791D">
        <w:rPr>
          <w:rFonts w:cstheme="minorHAnsi"/>
          <w:b/>
          <w:i/>
          <w:szCs w:val="24"/>
        </w:rPr>
        <w:t>žiadosti o kontrolu verejného obstarávania.</w:t>
      </w:r>
    </w:p>
    <w:p w14:paraId="5DF168B9" w14:textId="77777777" w:rsidR="008C372D" w:rsidRPr="008B6CE7" w:rsidRDefault="008C372D" w:rsidP="008C372D">
      <w:pPr>
        <w:spacing w:after="0"/>
        <w:rPr>
          <w:rFonts w:cstheme="minorHAnsi"/>
          <w:szCs w:val="24"/>
        </w:rPr>
      </w:pPr>
    </w:p>
    <w:p w14:paraId="114B6AA2" w14:textId="7B07A0F0" w:rsidR="008B6CE7" w:rsidRPr="00FB791D" w:rsidRDefault="008B6CE7" w:rsidP="008C372D">
      <w:pPr>
        <w:pStyle w:val="Odsekzoznamu"/>
        <w:numPr>
          <w:ilvl w:val="0"/>
          <w:numId w:val="2"/>
        </w:numPr>
        <w:spacing w:after="0" w:line="259" w:lineRule="auto"/>
        <w:rPr>
          <w:rFonts w:ascii="Calibri" w:hAnsi="Calibri" w:cs="Calibri"/>
          <w:szCs w:val="24"/>
        </w:rPr>
      </w:pPr>
      <w:r w:rsidRPr="00FB791D">
        <w:rPr>
          <w:rFonts w:ascii="Calibri" w:hAnsi="Calibri" w:cs="Calibri"/>
          <w:szCs w:val="24"/>
        </w:rPr>
        <w:t>Užívateľ predloží na VÚC žiadosť o úhradu vrátane jej príloh</w:t>
      </w:r>
      <w:r w:rsidR="006967B1">
        <w:rPr>
          <w:rFonts w:ascii="Calibri" w:hAnsi="Calibri" w:cs="Calibri"/>
          <w:szCs w:val="24"/>
        </w:rPr>
        <w:t>.</w:t>
      </w:r>
    </w:p>
    <w:p w14:paraId="4F60EE8E" w14:textId="7D2B3773" w:rsidR="008C372D" w:rsidRPr="00EB1A96" w:rsidRDefault="008B6CE7" w:rsidP="00FB791D">
      <w:pPr>
        <w:pStyle w:val="Odsekzoznamu"/>
        <w:spacing w:after="0" w:line="259" w:lineRule="auto"/>
        <w:rPr>
          <w:rFonts w:cstheme="minorHAnsi"/>
          <w:i/>
          <w:szCs w:val="24"/>
        </w:rPr>
      </w:pPr>
      <w:r w:rsidRPr="00FB791D">
        <w:rPr>
          <w:rFonts w:ascii="Calibri" w:hAnsi="Calibri" w:cs="Calibri"/>
          <w:b/>
          <w:i/>
          <w:szCs w:val="24"/>
        </w:rPr>
        <w:t>Forma: Predloženie podkladov a formulár žiadosti o úhradu</w:t>
      </w:r>
      <w:r w:rsidRPr="00FB791D">
        <w:rPr>
          <w:rFonts w:cstheme="minorHAnsi"/>
          <w:i/>
          <w:szCs w:val="24"/>
        </w:rPr>
        <w:t xml:space="preserve">. </w:t>
      </w:r>
    </w:p>
    <w:p w14:paraId="53F4F6A9" w14:textId="77777777" w:rsidR="008C372D" w:rsidRPr="008B6CE7" w:rsidRDefault="008C372D" w:rsidP="008C372D">
      <w:pPr>
        <w:spacing w:after="0"/>
        <w:rPr>
          <w:rFonts w:cstheme="minorHAnsi"/>
          <w:i/>
          <w:szCs w:val="24"/>
        </w:rPr>
      </w:pPr>
    </w:p>
    <w:p w14:paraId="77A7A0BC" w14:textId="0B7EC94C" w:rsidR="008C372D" w:rsidRPr="005E6E10" w:rsidRDefault="008C372D" w:rsidP="008C372D">
      <w:pPr>
        <w:pStyle w:val="Odsekzoznamu"/>
        <w:numPr>
          <w:ilvl w:val="0"/>
          <w:numId w:val="2"/>
        </w:numPr>
        <w:spacing w:after="0" w:line="259" w:lineRule="auto"/>
        <w:rPr>
          <w:rFonts w:asciiTheme="minorHAnsi" w:hAnsiTheme="minorHAnsi" w:cstheme="minorHAnsi"/>
          <w:szCs w:val="24"/>
        </w:rPr>
      </w:pPr>
      <w:r w:rsidRPr="008B6CE7">
        <w:rPr>
          <w:rFonts w:asciiTheme="minorHAnsi" w:hAnsiTheme="minorHAnsi" w:cstheme="minorHAnsi"/>
          <w:szCs w:val="24"/>
        </w:rPr>
        <w:t xml:space="preserve">VÚC 1x ročne </w:t>
      </w:r>
      <w:r w:rsidR="008B6CE7" w:rsidRPr="008B6CE7">
        <w:rPr>
          <w:rFonts w:asciiTheme="minorHAnsi" w:hAnsiTheme="minorHAnsi" w:cstheme="minorHAnsi"/>
          <w:szCs w:val="24"/>
        </w:rPr>
        <w:t xml:space="preserve">po ukončení realizácie aktivít </w:t>
      </w:r>
      <w:r w:rsidRPr="008B6CE7">
        <w:rPr>
          <w:rFonts w:asciiTheme="minorHAnsi" w:hAnsiTheme="minorHAnsi" w:cstheme="minorHAnsi"/>
          <w:szCs w:val="24"/>
        </w:rPr>
        <w:t xml:space="preserve">vyzýva užívateľa, aby predložil </w:t>
      </w:r>
      <w:r w:rsidR="008B6CE7" w:rsidRPr="008B6CE7">
        <w:rPr>
          <w:rFonts w:asciiTheme="minorHAnsi" w:hAnsiTheme="minorHAnsi" w:cstheme="minorHAnsi"/>
          <w:szCs w:val="24"/>
        </w:rPr>
        <w:t>informáciu</w:t>
      </w:r>
      <w:r w:rsidR="008B6CE7" w:rsidRPr="00EB1A96">
        <w:rPr>
          <w:rFonts w:asciiTheme="minorHAnsi" w:hAnsiTheme="minorHAnsi" w:cstheme="minorHAnsi"/>
          <w:szCs w:val="24"/>
        </w:rPr>
        <w:t xml:space="preserve"> </w:t>
      </w:r>
      <w:r w:rsidRPr="005E6E10">
        <w:rPr>
          <w:rFonts w:asciiTheme="minorHAnsi" w:hAnsiTheme="minorHAnsi" w:cstheme="minorHAnsi"/>
          <w:szCs w:val="24"/>
        </w:rPr>
        <w:t>k napĺňaniu merateľných ukazovateľov a doby udržateľnosti.</w:t>
      </w:r>
    </w:p>
    <w:p w14:paraId="74CE4959" w14:textId="77777777" w:rsidR="008C372D" w:rsidRPr="00FB791D" w:rsidRDefault="008C372D" w:rsidP="008C372D">
      <w:pPr>
        <w:spacing w:after="0"/>
        <w:ind w:firstLine="708"/>
        <w:rPr>
          <w:rFonts w:cstheme="minorHAnsi"/>
          <w:b/>
          <w:i/>
          <w:szCs w:val="24"/>
        </w:rPr>
      </w:pPr>
      <w:r w:rsidRPr="00FB791D">
        <w:rPr>
          <w:rFonts w:cstheme="minorHAnsi"/>
          <w:b/>
          <w:i/>
          <w:szCs w:val="24"/>
        </w:rPr>
        <w:t>Forma: List</w:t>
      </w:r>
    </w:p>
    <w:p w14:paraId="28E0E1AE" w14:textId="77777777" w:rsidR="008C372D" w:rsidRPr="00F855A6" w:rsidRDefault="008C372D" w:rsidP="005C27D5">
      <w:pPr>
        <w:spacing w:after="120"/>
      </w:pPr>
    </w:p>
    <w:sectPr w:rsidR="008C372D" w:rsidRPr="00F855A6" w:rsidSect="00C8747A">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E09CEB" w14:textId="77777777" w:rsidR="00B06980" w:rsidRDefault="00B06980" w:rsidP="003A45FF">
      <w:pPr>
        <w:spacing w:after="0" w:line="240" w:lineRule="auto"/>
      </w:pPr>
      <w:r>
        <w:separator/>
      </w:r>
    </w:p>
  </w:endnote>
  <w:endnote w:type="continuationSeparator" w:id="0">
    <w:p w14:paraId="6CBD9EA5" w14:textId="77777777" w:rsidR="00B06980" w:rsidRDefault="00B06980" w:rsidP="003A4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retaSansStd-Reg">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2D0A1" w14:textId="2E106DE0" w:rsidR="001906D3" w:rsidRPr="000856B3" w:rsidRDefault="001906D3">
    <w:pPr>
      <w:pStyle w:val="Pta"/>
      <w:jc w:val="right"/>
      <w:rPr>
        <w:rFonts w:ascii="Arial Narrow" w:hAnsi="Arial Narrow"/>
        <w:sz w:val="20"/>
        <w:szCs w:val="20"/>
      </w:rPr>
    </w:pPr>
    <w:r w:rsidRPr="000856B3">
      <w:rPr>
        <w:rFonts w:ascii="Arial Narrow" w:hAnsi="Arial Narrow"/>
        <w:i/>
        <w:sz w:val="20"/>
        <w:szCs w:val="20"/>
      </w:rPr>
      <w:t>MZ SR ako SO pre</w:t>
    </w:r>
    <w:r>
      <w:rPr>
        <w:rFonts w:ascii="Arial Narrow" w:hAnsi="Arial Narrow"/>
        <w:i/>
        <w:sz w:val="20"/>
        <w:szCs w:val="20"/>
      </w:rPr>
      <w:t xml:space="preserve"> P SK</w:t>
    </w:r>
    <w:r w:rsidRPr="000856B3">
      <w:rPr>
        <w:rFonts w:ascii="Arial Narrow" w:hAnsi="Arial Narrow"/>
        <w:sz w:val="20"/>
        <w:szCs w:val="20"/>
      </w:rPr>
      <w:t xml:space="preserve"> /</w:t>
    </w:r>
    <w:sdt>
      <w:sdtPr>
        <w:rPr>
          <w:rFonts w:ascii="Arial Narrow" w:hAnsi="Arial Narrow"/>
          <w:sz w:val="20"/>
          <w:szCs w:val="20"/>
        </w:rPr>
        <w:id w:val="-1696840087"/>
        <w:docPartObj>
          <w:docPartGallery w:val="Page Numbers (Bottom of Page)"/>
          <w:docPartUnique/>
        </w:docPartObj>
      </w:sdtPr>
      <w:sdtEndPr/>
      <w:sdtContent>
        <w:r w:rsidRPr="000856B3">
          <w:rPr>
            <w:rFonts w:ascii="Arial Narrow" w:hAnsi="Arial Narrow"/>
            <w:sz w:val="20"/>
            <w:szCs w:val="20"/>
          </w:rPr>
          <w:fldChar w:fldCharType="begin"/>
        </w:r>
        <w:r w:rsidRPr="000856B3">
          <w:rPr>
            <w:rFonts w:ascii="Arial Narrow" w:hAnsi="Arial Narrow"/>
            <w:sz w:val="20"/>
            <w:szCs w:val="20"/>
          </w:rPr>
          <w:instrText>PAGE   \* MERGEFORMAT</w:instrText>
        </w:r>
        <w:r w:rsidRPr="000856B3">
          <w:rPr>
            <w:rFonts w:ascii="Arial Narrow" w:hAnsi="Arial Narrow"/>
            <w:sz w:val="20"/>
            <w:szCs w:val="20"/>
          </w:rPr>
          <w:fldChar w:fldCharType="separate"/>
        </w:r>
        <w:r w:rsidR="00D23891" w:rsidRPr="00D23891">
          <w:rPr>
            <w:rFonts w:ascii="Arial Narrow" w:hAnsi="Arial Narrow"/>
            <w:noProof/>
            <w:sz w:val="21"/>
            <w:szCs w:val="21"/>
          </w:rPr>
          <w:t>21</w:t>
        </w:r>
        <w:r w:rsidRPr="000856B3">
          <w:rPr>
            <w:rFonts w:ascii="Arial Narrow" w:hAnsi="Arial Narrow"/>
            <w:sz w:val="20"/>
            <w:szCs w:val="20"/>
          </w:rPr>
          <w:fldChar w:fldCharType="end"/>
        </w:r>
      </w:sdtContent>
    </w:sdt>
  </w:p>
  <w:p w14:paraId="72AA702D" w14:textId="77777777" w:rsidR="001906D3" w:rsidRDefault="001906D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F2AAAA" w14:textId="77777777" w:rsidR="00B06980" w:rsidRDefault="00B06980" w:rsidP="003A45FF">
      <w:pPr>
        <w:spacing w:after="0" w:line="240" w:lineRule="auto"/>
      </w:pPr>
      <w:r>
        <w:separator/>
      </w:r>
    </w:p>
  </w:footnote>
  <w:footnote w:type="continuationSeparator" w:id="0">
    <w:p w14:paraId="377FD65F" w14:textId="77777777" w:rsidR="00B06980" w:rsidRDefault="00B06980" w:rsidP="003A45FF">
      <w:pPr>
        <w:spacing w:after="0" w:line="240" w:lineRule="auto"/>
      </w:pPr>
      <w:r>
        <w:continuationSeparator/>
      </w:r>
    </w:p>
  </w:footnote>
  <w:footnote w:id="1">
    <w:p w14:paraId="6BCECE9F" w14:textId="2155E532" w:rsidR="001906D3" w:rsidRDefault="001906D3" w:rsidP="001B7F81">
      <w:pPr>
        <w:pStyle w:val="Textpoznmkypodiarou"/>
      </w:pPr>
      <w:r w:rsidRPr="002F7DC5">
        <w:rPr>
          <w:rStyle w:val="Odkaznapoznmkupodiarou"/>
          <w:rFonts w:cstheme="minorHAnsi"/>
        </w:rPr>
        <w:footnoteRef/>
      </w:r>
      <w:hyperlink r:id="rId1" w:history="1">
        <w:r w:rsidRPr="00DF79CE">
          <w:rPr>
            <w:rStyle w:val="Hypertextovprepojenie"/>
            <w:rFonts w:cstheme="minorHAnsi"/>
            <w:sz w:val="18"/>
            <w:szCs w:val="18"/>
          </w:rPr>
          <w:t>https://www.slov-lex.sk/ezbierky/pravne-predpisy/SK/ZZ/2004/578/</w:t>
        </w:r>
      </w:hyperlink>
      <w:r>
        <w:rPr>
          <w:rFonts w:cstheme="minorHAnsi"/>
          <w:sz w:val="18"/>
          <w:szCs w:val="18"/>
        </w:rPr>
        <w:t xml:space="preserve"> </w:t>
      </w:r>
    </w:p>
  </w:footnote>
  <w:footnote w:id="2">
    <w:p w14:paraId="77D9ABE9" w14:textId="66425135" w:rsidR="001906D3" w:rsidRPr="002F7DC5" w:rsidRDefault="001906D3" w:rsidP="00E750C7">
      <w:pPr>
        <w:pStyle w:val="Textpoznmkypodiarou"/>
        <w:rPr>
          <w:rFonts w:cstheme="minorHAnsi"/>
        </w:rPr>
      </w:pPr>
      <w:r w:rsidRPr="002F7DC5">
        <w:rPr>
          <w:rStyle w:val="Odkaznapoznmkupodiarou"/>
          <w:rFonts w:cstheme="minorHAnsi"/>
        </w:rPr>
        <w:footnoteRef/>
      </w:r>
      <w:hyperlink r:id="rId2" w:history="1">
        <w:r w:rsidRPr="00DF79CE">
          <w:rPr>
            <w:rStyle w:val="Hypertextovprepojenie"/>
            <w:rFonts w:cstheme="minorHAnsi"/>
            <w:sz w:val="18"/>
            <w:szCs w:val="18"/>
          </w:rPr>
          <w:t>https://www.slov-lex.sk/ezbierky/pravne-predpisy/SK/ZZ/2004/576/</w:t>
        </w:r>
      </w:hyperlink>
      <w:r>
        <w:rPr>
          <w:rFonts w:cstheme="minorHAnsi"/>
          <w:sz w:val="18"/>
          <w:szCs w:val="18"/>
        </w:rPr>
        <w:t xml:space="preserve"> </w:t>
      </w:r>
    </w:p>
  </w:footnote>
  <w:footnote w:id="3">
    <w:p w14:paraId="74A4F71D" w14:textId="193254DE" w:rsidR="001906D3" w:rsidRPr="002F7DC5" w:rsidRDefault="001906D3">
      <w:pPr>
        <w:pStyle w:val="Textpoznmkypodiarou"/>
        <w:rPr>
          <w:rFonts w:cstheme="minorHAnsi"/>
          <w:sz w:val="18"/>
          <w:szCs w:val="18"/>
        </w:rPr>
      </w:pPr>
      <w:r>
        <w:rPr>
          <w:rStyle w:val="Odkaznapoznmkupodiarou"/>
        </w:rPr>
        <w:footnoteRef/>
      </w:r>
      <w:hyperlink r:id="rId3" w:history="1">
        <w:r w:rsidRPr="00DF79CE">
          <w:rPr>
            <w:rStyle w:val="Hypertextovprepojenie"/>
            <w:rFonts w:cstheme="minorHAnsi"/>
            <w:sz w:val="18"/>
            <w:szCs w:val="18"/>
          </w:rPr>
          <w:t>https://www.slov-lex.sk/ezbierky/pravne-predpisy/SK/ZZ/2022/121/20230901.html</w:t>
        </w:r>
      </w:hyperlink>
      <w:r>
        <w:rPr>
          <w:rFonts w:cstheme="minorHAnsi"/>
          <w:sz w:val="18"/>
          <w:szCs w:val="18"/>
        </w:rPr>
        <w:t xml:space="preserve"> </w:t>
      </w:r>
    </w:p>
  </w:footnote>
  <w:footnote w:id="4">
    <w:p w14:paraId="272FAD50" w14:textId="0994F993" w:rsidR="001906D3" w:rsidRDefault="001906D3">
      <w:pPr>
        <w:pStyle w:val="Textpoznmkypodiarou"/>
      </w:pPr>
      <w:r>
        <w:rPr>
          <w:rStyle w:val="Odkaznapoznmkupodiarou"/>
        </w:rPr>
        <w:footnoteRef/>
      </w:r>
      <w:r>
        <w:t xml:space="preserve"> </w:t>
      </w:r>
      <w:hyperlink r:id="rId4" w:history="1">
        <w:r w:rsidRPr="004A6B44">
          <w:rPr>
            <w:rStyle w:val="Hypertextovprepojenie"/>
          </w:rPr>
          <w:t>https://www.slov-lex.sk/ezbierky/pravne-predpisy/SK/ZZ/2004/578/</w:t>
        </w:r>
      </w:hyperlink>
    </w:p>
  </w:footnote>
  <w:footnote w:id="5">
    <w:p w14:paraId="176B752B" w14:textId="4B1EBDF7" w:rsidR="001906D3" w:rsidRDefault="001906D3">
      <w:pPr>
        <w:pStyle w:val="Textpoznmkypodiarou"/>
      </w:pPr>
      <w:r>
        <w:rPr>
          <w:rStyle w:val="Odkaznapoznmkupodiarou"/>
        </w:rPr>
        <w:footnoteRef/>
      </w:r>
      <w:r>
        <w:t xml:space="preserve"> </w:t>
      </w:r>
      <w:hyperlink r:id="rId5" w:history="1">
        <w:r w:rsidRPr="00F82F80">
          <w:rPr>
            <w:rStyle w:val="Hypertextovprepojenie"/>
          </w:rPr>
          <w:t>https://www.slov-lex.sk/ezbierky/pravne-predpisy/SK/ZZ/2004/578/</w:t>
        </w:r>
      </w:hyperlink>
      <w:r>
        <w:t xml:space="preserve"> </w:t>
      </w:r>
    </w:p>
  </w:footnote>
  <w:footnote w:id="6">
    <w:p w14:paraId="0CB5EBFD" w14:textId="77777777" w:rsidR="001906D3" w:rsidRPr="005F3E65" w:rsidRDefault="001906D3" w:rsidP="003D1020">
      <w:pPr>
        <w:pStyle w:val="Textpoznmkypodiarou"/>
        <w:rPr>
          <w:rFonts w:ascii="Times New Roman" w:hAnsi="Times New Roman" w:cs="Times New Roman"/>
          <w:sz w:val="18"/>
          <w:szCs w:val="18"/>
        </w:rPr>
      </w:pPr>
      <w:r w:rsidRPr="005F3E65">
        <w:rPr>
          <w:rStyle w:val="Odkaznapoznmkupodiarou"/>
          <w:rFonts w:ascii="Times New Roman" w:hAnsi="Times New Roman" w:cs="Times New Roman"/>
          <w:sz w:val="18"/>
          <w:szCs w:val="18"/>
        </w:rPr>
        <w:footnoteRef/>
      </w:r>
      <w:r w:rsidRPr="005F3E65">
        <w:rPr>
          <w:rFonts w:ascii="Times New Roman" w:hAnsi="Times New Roman" w:cs="Times New Roman"/>
          <w:sz w:val="18"/>
          <w:szCs w:val="18"/>
        </w:rPr>
        <w:t xml:space="preserve"> </w:t>
      </w:r>
      <w:r w:rsidRPr="00FB791D">
        <w:rPr>
          <w:rFonts w:cstheme="minorHAnsi"/>
          <w:sz w:val="18"/>
          <w:szCs w:val="18"/>
        </w:rPr>
        <w:t>Praktický návod na klasifikáciu podniku podľa definície MSP je zverejnený na webovom sídle MZ SR spolu s vyhlásením o určení veľkostnej kategórie podniku, ktorá sa určuje v súlade s definíciou MSP (</w:t>
      </w:r>
      <w:hyperlink r:id="rId6" w:history="1">
        <w:r w:rsidRPr="00FB791D">
          <w:rPr>
            <w:rStyle w:val="Hypertextovprepojenie"/>
            <w:rFonts w:cstheme="minorHAnsi"/>
            <w:sz w:val="18"/>
            <w:szCs w:val="18"/>
          </w:rPr>
          <w:t>https://www.health.gov.sk/?Eufondy-Program-Slovensko</w:t>
        </w:r>
      </w:hyperlink>
      <w:r w:rsidRPr="00FB791D">
        <w:rPr>
          <w:rStyle w:val="Hypertextovprepojenie"/>
          <w:rFonts w:cstheme="minorHAnsi"/>
          <w:sz w:val="18"/>
          <w:szCs w:val="18"/>
        </w:rPr>
        <w:t>).</w:t>
      </w:r>
    </w:p>
  </w:footnote>
  <w:footnote w:id="7">
    <w:p w14:paraId="2C0AF401" w14:textId="5E6850AA" w:rsidR="00977014" w:rsidRPr="00AB51C4" w:rsidRDefault="00977014">
      <w:pPr>
        <w:pStyle w:val="Textpoznmkypodiarou"/>
        <w:rPr>
          <w:sz w:val="18"/>
          <w:szCs w:val="18"/>
        </w:rPr>
      </w:pPr>
      <w:ins w:id="71" w:author="Bagiová Tatiana" w:date="2026-01-29T10:28:00Z" w16du:dateUtc="2026-01-29T09:28:00Z">
        <w:r w:rsidRPr="006F255A">
          <w:rPr>
            <w:rStyle w:val="Odkaznapoznmkupodiarou"/>
            <w:sz w:val="18"/>
            <w:szCs w:val="18"/>
          </w:rPr>
          <w:footnoteRef/>
        </w:r>
        <w:r w:rsidRPr="003F1982">
          <w:rPr>
            <w:sz w:val="18"/>
            <w:szCs w:val="18"/>
          </w:rPr>
          <w:t xml:space="preserve"> </w:t>
        </w:r>
      </w:ins>
      <w:ins w:id="72" w:author="Bagiová Tatiana" w:date="2026-01-29T12:18:00Z">
        <w:r w:rsidR="008820E2" w:rsidRPr="009A1DBF">
          <w:rPr>
            <w:sz w:val="18"/>
            <w:szCs w:val="18"/>
          </w:rPr>
          <w:t xml:space="preserve">VÚC špecifikuje </w:t>
        </w:r>
      </w:ins>
      <w:ins w:id="73" w:author="Bagiová Tatiana" w:date="2026-01-29T12:18:00Z" w16du:dateUtc="2026-01-29T11:18:00Z">
        <w:r w:rsidR="007304E4" w:rsidRPr="009A1DBF">
          <w:rPr>
            <w:sz w:val="18"/>
            <w:szCs w:val="18"/>
          </w:rPr>
          <w:t xml:space="preserve">spôsob financovania </w:t>
        </w:r>
      </w:ins>
      <w:ins w:id="74" w:author="Bagiová Tatiana" w:date="2026-01-29T12:18:00Z">
        <w:r w:rsidR="008820E2" w:rsidRPr="009A1DBF">
          <w:rPr>
            <w:sz w:val="18"/>
            <w:szCs w:val="18"/>
          </w:rPr>
          <w:t>vo vyhlásenom vyzvaní</w:t>
        </w:r>
        <w:r w:rsidR="008820E2" w:rsidRPr="008820E2">
          <w:rPr>
            <w:sz w:val="18"/>
            <w:szCs w:val="18"/>
          </w:rPr>
          <w:t xml:space="preserve"> </w:t>
        </w:r>
      </w:ins>
      <w:ins w:id="75" w:author="Bagiová Tatiana" w:date="2026-01-29T10:32:00Z" w16du:dateUtc="2026-01-29T09:32:00Z">
        <w:r w:rsidR="00B6646D">
          <w:rPr>
            <w:sz w:val="18"/>
            <w:szCs w:val="18"/>
          </w:rPr>
          <w:t xml:space="preserve">avšak v súlade so </w:t>
        </w:r>
      </w:ins>
      <w:ins w:id="76" w:author="Bagiová Tatiana" w:date="2026-01-29T10:36:00Z" w16du:dateUtc="2026-01-29T09:36:00Z">
        <w:r w:rsidR="00DF4976">
          <w:rPr>
            <w:sz w:val="18"/>
            <w:szCs w:val="18"/>
          </w:rPr>
          <w:t>Stratégiou financovania.</w:t>
        </w:r>
      </w:ins>
    </w:p>
  </w:footnote>
  <w:footnote w:id="8">
    <w:p w14:paraId="6D6EBA44" w14:textId="77777777" w:rsidR="001906D3" w:rsidRDefault="001906D3" w:rsidP="00DA4A3C">
      <w:pPr>
        <w:pStyle w:val="Textpoznmkypodiarou"/>
      </w:pPr>
      <w:r>
        <w:rPr>
          <w:rStyle w:val="Odkaznapoznmkupodiarou"/>
        </w:rPr>
        <w:footnoteRef/>
      </w:r>
      <w:r>
        <w:t xml:space="preserve"> </w:t>
      </w:r>
      <w:hyperlink r:id="rId7" w:history="1">
        <w:r w:rsidRPr="00DB743C">
          <w:rPr>
            <w:rStyle w:val="Hypertextovprepojenie"/>
          </w:rPr>
          <w:t>https://www.slov-lex.sk/ezbierky/pravne-predpisy/SK/ZZ/2015/343/</w:t>
        </w:r>
      </w:hyperlink>
    </w:p>
  </w:footnote>
  <w:footnote w:id="9">
    <w:p w14:paraId="5C14EB4B" w14:textId="4B4B2A6B" w:rsidR="001906D3" w:rsidRDefault="001906D3">
      <w:pPr>
        <w:pStyle w:val="Textpoznmkypodiarou"/>
      </w:pPr>
      <w:r>
        <w:rPr>
          <w:rStyle w:val="Odkaznapoznmkupodiarou"/>
        </w:rPr>
        <w:footnoteRef/>
      </w:r>
      <w:r>
        <w:t xml:space="preserve"> </w:t>
      </w:r>
      <w:hyperlink r:id="rId8" w:history="1">
        <w:r w:rsidRPr="00D96F26">
          <w:rPr>
            <w:rStyle w:val="Hypertextovprepojenie"/>
          </w:rPr>
          <w:t>https://eurofondy.gov.sk/dokumenty-a-publikacie/metodicke-dokumenty/metodicke-dokumenty-cko/</w:t>
        </w:r>
      </w:hyperlink>
    </w:p>
  </w:footnote>
  <w:footnote w:id="10">
    <w:p w14:paraId="5A0BF136" w14:textId="67A50BDA" w:rsidR="001906D3" w:rsidRDefault="001906D3">
      <w:pPr>
        <w:pStyle w:val="Textpoznmkypodiarou"/>
      </w:pPr>
      <w:r>
        <w:rPr>
          <w:rStyle w:val="Odkaznapoznmkupodiarou"/>
        </w:rPr>
        <w:footnoteRef/>
      </w:r>
      <w:r>
        <w:t xml:space="preserve"> </w:t>
      </w:r>
      <w:hyperlink r:id="rId9" w:history="1">
        <w:r w:rsidRPr="00CD1AD1">
          <w:rPr>
            <w:rStyle w:val="Hypertextovprepojenie"/>
          </w:rPr>
          <w:t>https://eurofondy.gov.sk/dokumenty-a-publikacie/metodicke%20dokumenty/metodicke-dokumenty-cko/</w:t>
        </w:r>
      </w:hyperlink>
      <w:r>
        <w:t xml:space="preserve"> </w:t>
      </w:r>
    </w:p>
  </w:footnote>
  <w:footnote w:id="11">
    <w:p w14:paraId="6D35680E" w14:textId="3122E954" w:rsidR="001906D3" w:rsidRDefault="001906D3">
      <w:pPr>
        <w:pStyle w:val="Textpoznmkypodiarou"/>
      </w:pPr>
      <w:r>
        <w:rPr>
          <w:rStyle w:val="Odkaznapoznmkupodiarou"/>
        </w:rPr>
        <w:footnoteRef/>
      </w:r>
      <w:r>
        <w:t xml:space="preserve"> </w:t>
      </w:r>
      <w:hyperlink r:id="rId10" w:history="1">
        <w:r w:rsidRPr="00595AEC">
          <w:rPr>
            <w:rStyle w:val="Hypertextovprepojenie"/>
          </w:rPr>
          <w:t>https://www.slov-lex.sk/ezbierky/pravne-predpisy/SK/ZZ/2015/343/</w:t>
        </w:r>
      </w:hyperlink>
    </w:p>
  </w:footnote>
  <w:footnote w:id="12">
    <w:p w14:paraId="4BECBE42" w14:textId="77777777" w:rsidR="001906D3" w:rsidRDefault="001906D3" w:rsidP="00DA4A3C">
      <w:pPr>
        <w:pStyle w:val="Textpoznmkypodiarou"/>
      </w:pPr>
      <w:r>
        <w:rPr>
          <w:rStyle w:val="Odkaznapoznmkupodiarou"/>
        </w:rPr>
        <w:footnoteRef/>
      </w:r>
      <w:r>
        <w:t xml:space="preserve"> </w:t>
      </w:r>
      <w:hyperlink r:id="rId11" w:history="1">
        <w:r w:rsidRPr="00EC4757">
          <w:rPr>
            <w:rStyle w:val="Hypertextovprepojenie"/>
          </w:rPr>
          <w:t>https://www.slov-lex.sk/ezbierky/pravne-predpisy/SK/ZZ/2015/343/</w:t>
        </w:r>
      </w:hyperlink>
    </w:p>
  </w:footnote>
  <w:footnote w:id="13">
    <w:p w14:paraId="544BD80C" w14:textId="77777777" w:rsidR="001906D3" w:rsidRDefault="001906D3" w:rsidP="00DA4A3C">
      <w:pPr>
        <w:pStyle w:val="Textpoznmkypodiarou"/>
      </w:pPr>
      <w:r>
        <w:rPr>
          <w:rStyle w:val="Odkaznapoznmkupodiarou"/>
        </w:rPr>
        <w:footnoteRef/>
      </w:r>
      <w:r>
        <w:t xml:space="preserve"> </w:t>
      </w:r>
      <w:hyperlink r:id="rId12" w:history="1">
        <w:r w:rsidRPr="000B7D7C">
          <w:rPr>
            <w:rStyle w:val="Hypertextovprepojenie"/>
          </w:rPr>
          <w:t>https://eurofondy.gov.sk/wp-content/uploads/2024/09/Prirucka-k-procesu-a-kontrole-VO-PCS.pdf</w:t>
        </w:r>
      </w:hyperlink>
    </w:p>
  </w:footnote>
  <w:footnote w:id="14">
    <w:p w14:paraId="5B94BED8" w14:textId="7B172D17" w:rsidR="00161DE6" w:rsidRDefault="00161DE6">
      <w:pPr>
        <w:pStyle w:val="Textpoznmkypodiarou"/>
      </w:pPr>
      <w:r>
        <w:rPr>
          <w:rStyle w:val="Odkaznapoznmkupodiarou"/>
        </w:rPr>
        <w:footnoteRef/>
      </w:r>
      <w:r>
        <w:t xml:space="preserve"> </w:t>
      </w:r>
      <w:r w:rsidRPr="00161DE6">
        <w:rPr>
          <w:sz w:val="16"/>
          <w:szCs w:val="16"/>
        </w:rPr>
        <w:t>Obdobie udržateľnosti je štandardne 5 rokov od ukončenia realizácie projektu</w:t>
      </w:r>
    </w:p>
  </w:footnote>
  <w:footnote w:id="15">
    <w:p w14:paraId="23A81776" w14:textId="1ADE8717" w:rsidR="001906D3" w:rsidRDefault="001906D3">
      <w:pPr>
        <w:pStyle w:val="Textpoznmkypodiarou"/>
      </w:pPr>
      <w:r>
        <w:rPr>
          <w:rStyle w:val="Odkaznapoznmkupodiarou"/>
        </w:rPr>
        <w:footnoteRef/>
      </w:r>
      <w:r>
        <w:t xml:space="preserve"> </w:t>
      </w:r>
      <w:hyperlink r:id="rId13" w:history="1">
        <w:r>
          <w:rPr>
            <w:rStyle w:val="Hypertextovprepojenie"/>
          </w:rPr>
          <w:t>84/2016 Z.z. - Vyhláška Ministerstva zdravotníctva Slovenskej republiky, ktorou sa ustanovujú určujúce znaky jednotlivých druhov zdravotníckych zariadení</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FEE94C" w14:textId="77777777" w:rsidR="001906D3" w:rsidRDefault="001906D3" w:rsidP="003A45FF">
    <w:pPr>
      <w:autoSpaceDE w:val="0"/>
      <w:autoSpaceDN w:val="0"/>
      <w:jc w:val="right"/>
      <w:rPr>
        <w:rFonts w:ascii="GretaSansStd-Reg" w:hAnsi="GretaSansStd-Reg"/>
        <w:color w:val="004A8E"/>
        <w:sz w:val="16"/>
        <w:szCs w:val="16"/>
        <w:lang w:eastAsia="sk-SK"/>
      </w:rPr>
    </w:pPr>
    <w:r>
      <w:rPr>
        <w:noProof/>
        <w:lang w:eastAsia="sk-SK"/>
      </w:rPr>
      <mc:AlternateContent>
        <mc:Choice Requires="wpg">
          <w:drawing>
            <wp:anchor distT="0" distB="0" distL="114300" distR="114300" simplePos="0" relativeHeight="251659264" behindDoc="0" locked="0" layoutInCell="1" allowOverlap="1" wp14:anchorId="43C91859" wp14:editId="14B7D764">
              <wp:simplePos x="0" y="0"/>
              <wp:positionH relativeFrom="margin">
                <wp:align>center</wp:align>
              </wp:positionH>
              <wp:positionV relativeFrom="paragraph">
                <wp:posOffset>-1730</wp:posOffset>
              </wp:positionV>
              <wp:extent cx="5154295" cy="314152"/>
              <wp:effectExtent l="0" t="0" r="8255" b="0"/>
              <wp:wrapNone/>
              <wp:docPr id="4" name="Skupina 4"/>
              <wp:cNvGraphicFramePr/>
              <a:graphic xmlns:a="http://schemas.openxmlformats.org/drawingml/2006/main">
                <a:graphicData uri="http://schemas.microsoft.com/office/word/2010/wordprocessingGroup">
                  <wpg:wgp>
                    <wpg:cNvGrpSpPr/>
                    <wpg:grpSpPr>
                      <a:xfrm>
                        <a:off x="0" y="0"/>
                        <a:ext cx="5154295" cy="314152"/>
                        <a:chOff x="0" y="0"/>
                        <a:chExt cx="5154295" cy="314152"/>
                      </a:xfrm>
                    </wpg:grpSpPr>
                    <wpg:grpSp>
                      <wpg:cNvPr id="6" name="Skupina 6"/>
                      <wpg:cNvGrpSpPr/>
                      <wpg:grpSpPr>
                        <a:xfrm>
                          <a:off x="1790700" y="19050"/>
                          <a:ext cx="3363595" cy="295102"/>
                          <a:chOff x="1948794" y="-1"/>
                          <a:chExt cx="3364041" cy="320041"/>
                        </a:xfrm>
                      </wpg:grpSpPr>
                      <pic:pic xmlns:pic="http://schemas.openxmlformats.org/drawingml/2006/picture">
                        <pic:nvPicPr>
                          <pic:cNvPr id="8" name="Obrázok 8" descr="C:\Users\kollar\AppData\Local\Microsoft\Windows\INetCache\Content.Word\PS-logo_podlhovaste.pn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1948794" y="-1"/>
                            <a:ext cx="1422307" cy="320040"/>
                          </a:xfrm>
                          <a:prstGeom prst="rect">
                            <a:avLst/>
                          </a:prstGeom>
                          <a:noFill/>
                          <a:ln>
                            <a:noFill/>
                          </a:ln>
                        </pic:spPr>
                      </pic:pic>
                      <pic:pic xmlns:pic="http://schemas.openxmlformats.org/drawingml/2006/picture">
                        <pic:nvPicPr>
                          <pic:cNvPr id="11" name="Obrázok 11" descr="Ministerstvo zdravotníctva Slovenskej republiky">
                            <a:hlinkClick r:id="rId2" tooltip="&quot;Ministerstvo zdravotníctva Slovenskej republiky&quot;"/>
                          </pic:cNvPr>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037755" y="0"/>
                            <a:ext cx="1275080" cy="320040"/>
                          </a:xfrm>
                          <a:prstGeom prst="rect">
                            <a:avLst/>
                          </a:prstGeom>
                          <a:noFill/>
                          <a:ln>
                            <a:noFill/>
                          </a:ln>
                        </pic:spPr>
                      </pic:pic>
                    </wpg:grpSp>
                    <pic:pic xmlns:pic="http://schemas.openxmlformats.org/drawingml/2006/picture">
                      <pic:nvPicPr>
                        <pic:cNvPr id="3" name="Obrázok 3"/>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7630" cy="313055"/>
                        </a:xfrm>
                        <a:prstGeom prst="rect">
                          <a:avLst/>
                        </a:prstGeom>
                        <a:noFill/>
                      </pic:spPr>
                    </pic:pic>
                  </wpg:wgp>
                </a:graphicData>
              </a:graphic>
            </wp:anchor>
          </w:drawing>
        </mc:Choice>
        <mc:Fallback>
          <w:pict>
            <v:group w14:anchorId="165C7814" id="Skupina 4" o:spid="_x0000_s1026" style="position:absolute;margin-left:0;margin-top:-.15pt;width:405.85pt;height:24.75pt;z-index:251659264;mso-position-horizontal:center;mso-position-horizontal-relative:margin" coordsize="51542,3141" o:gfxdata="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">
              <v:group id="Skupina 6" o:spid="_x0000_s1027" style="position:absolute;left:17907;top:190;width:33635;height:2951" coordorigin="19487" coordsize="3364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8" o:spid="_x0000_s1028" type="#_x0000_t75" style="position:absolute;left:19487;width:14224;height:3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">
                  <v:imagedata r:id="rId5" o:title="PS-logo_podlhovaste"/>
                </v:shape>
                <v:shape id="Obrázok 11" o:spid="_x0000_s1029" type="#_x0000_t75" alt="Ministerstvo zdravotníctva Slovenskej republiky" href="http://www.health.gov.sk/Titulka" title="&quot;Ministerstvo zdravotníctva Slovenskej republiky&quot;" style="position:absolute;left:40377;width:12751;height:3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" o:button="t">
                  <v:fill o:detectmouseclick="t"/>
                  <v:imagedata r:id="rId6" o:title="Ministerstvo zdravotníctva Slovenskej republiky"/>
                </v:shape>
              </v:group>
              <v:shape id="Obrázok 3" o:spid="_x0000_s1030" type="#_x0000_t75" style="position:absolute;width:13576;height:3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">
                <v:imagedata r:id="rId7" o:title=""/>
              </v:shape>
              <w10:wrap anchorx="margin"/>
            </v:group>
          </w:pict>
        </mc:Fallback>
      </mc:AlternateContent>
    </w:r>
  </w:p>
  <w:p w14:paraId="6C48DCC0" w14:textId="77777777" w:rsidR="001906D3" w:rsidRPr="003A45FF" w:rsidRDefault="001906D3" w:rsidP="003A45F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F7A48"/>
    <w:multiLevelType w:val="hybridMultilevel"/>
    <w:tmpl w:val="FFFFFFFF"/>
    <w:lvl w:ilvl="0" w:tplc="04743FA8">
      <w:start w:val="3"/>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07A7EC0"/>
    <w:multiLevelType w:val="hybridMultilevel"/>
    <w:tmpl w:val="A98C0C5A"/>
    <w:lvl w:ilvl="0" w:tplc="6A78168E">
      <w:start w:val="1"/>
      <w:numFmt w:val="bullet"/>
      <w:lvlText w:val="-"/>
      <w:lvlJc w:val="left"/>
      <w:pPr>
        <w:ind w:left="1146" w:hanging="360"/>
      </w:pPr>
      <w:rPr>
        <w:rFonts w:ascii="Times New Roman" w:eastAsia="Times New Roman" w:hAnsi="Times New Roman"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1EF53D6"/>
    <w:multiLevelType w:val="multilevel"/>
    <w:tmpl w:val="C694D158"/>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15:restartNumberingAfterBreak="0">
    <w:nsid w:val="03086A10"/>
    <w:multiLevelType w:val="hybridMultilevel"/>
    <w:tmpl w:val="476EB7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31B3EF4"/>
    <w:multiLevelType w:val="hybridMultilevel"/>
    <w:tmpl w:val="B1046B64"/>
    <w:lvl w:ilvl="0" w:tplc="A9CC8D4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36C63AD"/>
    <w:multiLevelType w:val="hybridMultilevel"/>
    <w:tmpl w:val="7CCAD020"/>
    <w:lvl w:ilvl="0" w:tplc="041B0017">
      <w:start w:val="1"/>
      <w:numFmt w:val="lowerLetter"/>
      <w:lvlText w:val="%1)"/>
      <w:lvlJc w:val="left"/>
      <w:pPr>
        <w:ind w:left="825" w:hanging="360"/>
      </w:pPr>
    </w:lvl>
    <w:lvl w:ilvl="1" w:tplc="041B0019" w:tentative="1">
      <w:start w:val="1"/>
      <w:numFmt w:val="lowerLetter"/>
      <w:lvlText w:val="%2."/>
      <w:lvlJc w:val="left"/>
      <w:pPr>
        <w:ind w:left="1545" w:hanging="360"/>
      </w:pPr>
    </w:lvl>
    <w:lvl w:ilvl="2" w:tplc="041B001B" w:tentative="1">
      <w:start w:val="1"/>
      <w:numFmt w:val="lowerRoman"/>
      <w:lvlText w:val="%3."/>
      <w:lvlJc w:val="right"/>
      <w:pPr>
        <w:ind w:left="2265" w:hanging="180"/>
      </w:pPr>
    </w:lvl>
    <w:lvl w:ilvl="3" w:tplc="041B000F" w:tentative="1">
      <w:start w:val="1"/>
      <w:numFmt w:val="decimal"/>
      <w:lvlText w:val="%4."/>
      <w:lvlJc w:val="left"/>
      <w:pPr>
        <w:ind w:left="2985" w:hanging="360"/>
      </w:pPr>
    </w:lvl>
    <w:lvl w:ilvl="4" w:tplc="041B0019" w:tentative="1">
      <w:start w:val="1"/>
      <w:numFmt w:val="lowerLetter"/>
      <w:lvlText w:val="%5."/>
      <w:lvlJc w:val="left"/>
      <w:pPr>
        <w:ind w:left="3705" w:hanging="360"/>
      </w:pPr>
    </w:lvl>
    <w:lvl w:ilvl="5" w:tplc="041B001B" w:tentative="1">
      <w:start w:val="1"/>
      <w:numFmt w:val="lowerRoman"/>
      <w:lvlText w:val="%6."/>
      <w:lvlJc w:val="right"/>
      <w:pPr>
        <w:ind w:left="4425" w:hanging="180"/>
      </w:pPr>
    </w:lvl>
    <w:lvl w:ilvl="6" w:tplc="041B000F" w:tentative="1">
      <w:start w:val="1"/>
      <w:numFmt w:val="decimal"/>
      <w:lvlText w:val="%7."/>
      <w:lvlJc w:val="left"/>
      <w:pPr>
        <w:ind w:left="5145" w:hanging="360"/>
      </w:pPr>
    </w:lvl>
    <w:lvl w:ilvl="7" w:tplc="041B0019" w:tentative="1">
      <w:start w:val="1"/>
      <w:numFmt w:val="lowerLetter"/>
      <w:lvlText w:val="%8."/>
      <w:lvlJc w:val="left"/>
      <w:pPr>
        <w:ind w:left="5865" w:hanging="360"/>
      </w:pPr>
    </w:lvl>
    <w:lvl w:ilvl="8" w:tplc="041B001B" w:tentative="1">
      <w:start w:val="1"/>
      <w:numFmt w:val="lowerRoman"/>
      <w:lvlText w:val="%9."/>
      <w:lvlJc w:val="right"/>
      <w:pPr>
        <w:ind w:left="6585" w:hanging="180"/>
      </w:pPr>
    </w:lvl>
  </w:abstractNum>
  <w:abstractNum w:abstractNumId="6" w15:restartNumberingAfterBreak="0">
    <w:nsid w:val="0CDF0823"/>
    <w:multiLevelType w:val="hybridMultilevel"/>
    <w:tmpl w:val="301AE178"/>
    <w:lvl w:ilvl="0" w:tplc="566CC2A0">
      <w:start w:val="1"/>
      <w:numFmt w:val="decimal"/>
      <w:pStyle w:val="0is"/>
      <w:lvlText w:val="%1."/>
      <w:lvlJc w:val="left"/>
      <w:pPr>
        <w:tabs>
          <w:tab w:val="num" w:pos="360"/>
        </w:tabs>
        <w:ind w:left="720" w:hanging="360"/>
      </w:pPr>
      <w:rPr>
        <w:rFonts w:ascii="Calibri" w:hAnsi="Calibri" w:cs="Calibri" w:hint="default"/>
        <w:b w:val="0"/>
        <w:bCs/>
        <w:i w:val="0"/>
        <w:iCs w:val="0"/>
        <w:caps w:val="0"/>
        <w:smallCaps w:val="0"/>
        <w:strike w:val="0"/>
        <w:dstrike w:val="0"/>
        <w:color w:val="auto"/>
        <w:spacing w:val="0"/>
        <w:w w:val="100"/>
        <w:kern w:val="0"/>
        <w:position w:val="0"/>
        <w:sz w:val="22"/>
        <w:szCs w:val="22"/>
        <w:u w:val="none"/>
        <w:effect w:val="none"/>
      </w:rPr>
    </w:lvl>
    <w:lvl w:ilvl="1" w:tplc="1CE01FBC">
      <w:start w:val="1"/>
      <w:numFmt w:val="lowerLetter"/>
      <w:lvlText w:val="%2."/>
      <w:lvlJc w:val="left"/>
      <w:pPr>
        <w:tabs>
          <w:tab w:val="num" w:pos="1372"/>
        </w:tabs>
        <w:ind w:left="1732" w:hanging="360"/>
      </w:pPr>
    </w:lvl>
    <w:lvl w:ilvl="2" w:tplc="C3ECD734" w:tentative="1">
      <w:start w:val="1"/>
      <w:numFmt w:val="lowerRoman"/>
      <w:lvlText w:val="%3."/>
      <w:lvlJc w:val="right"/>
      <w:pPr>
        <w:tabs>
          <w:tab w:val="num" w:pos="2092"/>
        </w:tabs>
        <w:ind w:left="2452" w:hanging="180"/>
      </w:pPr>
    </w:lvl>
    <w:lvl w:ilvl="3" w:tplc="95B0E49E" w:tentative="1">
      <w:start w:val="1"/>
      <w:numFmt w:val="decimal"/>
      <w:lvlText w:val="%4."/>
      <w:lvlJc w:val="left"/>
      <w:pPr>
        <w:tabs>
          <w:tab w:val="num" w:pos="2812"/>
        </w:tabs>
        <w:ind w:left="3172" w:hanging="360"/>
      </w:pPr>
    </w:lvl>
    <w:lvl w:ilvl="4" w:tplc="21AE5AD6" w:tentative="1">
      <w:start w:val="1"/>
      <w:numFmt w:val="lowerLetter"/>
      <w:lvlText w:val="%5."/>
      <w:lvlJc w:val="left"/>
      <w:pPr>
        <w:tabs>
          <w:tab w:val="num" w:pos="3532"/>
        </w:tabs>
        <w:ind w:left="3892" w:hanging="360"/>
      </w:pPr>
    </w:lvl>
    <w:lvl w:ilvl="5" w:tplc="5B9AB6F2" w:tentative="1">
      <w:start w:val="1"/>
      <w:numFmt w:val="lowerRoman"/>
      <w:lvlText w:val="%6."/>
      <w:lvlJc w:val="right"/>
      <w:pPr>
        <w:tabs>
          <w:tab w:val="num" w:pos="4252"/>
        </w:tabs>
        <w:ind w:left="4612" w:hanging="180"/>
      </w:pPr>
    </w:lvl>
    <w:lvl w:ilvl="6" w:tplc="D14020F6" w:tentative="1">
      <w:start w:val="1"/>
      <w:numFmt w:val="decimal"/>
      <w:lvlText w:val="%7."/>
      <w:lvlJc w:val="left"/>
      <w:pPr>
        <w:tabs>
          <w:tab w:val="num" w:pos="4972"/>
        </w:tabs>
        <w:ind w:left="5332" w:hanging="360"/>
      </w:pPr>
    </w:lvl>
    <w:lvl w:ilvl="7" w:tplc="0318ED6C" w:tentative="1">
      <w:start w:val="1"/>
      <w:numFmt w:val="lowerLetter"/>
      <w:lvlText w:val="%8."/>
      <w:lvlJc w:val="left"/>
      <w:pPr>
        <w:tabs>
          <w:tab w:val="num" w:pos="5692"/>
        </w:tabs>
        <w:ind w:left="6052" w:hanging="360"/>
      </w:pPr>
    </w:lvl>
    <w:lvl w:ilvl="8" w:tplc="DC1E0950" w:tentative="1">
      <w:start w:val="1"/>
      <w:numFmt w:val="lowerRoman"/>
      <w:lvlText w:val="%9."/>
      <w:lvlJc w:val="right"/>
      <w:pPr>
        <w:tabs>
          <w:tab w:val="num" w:pos="6412"/>
        </w:tabs>
        <w:ind w:left="6772" w:hanging="180"/>
      </w:pPr>
    </w:lvl>
  </w:abstractNum>
  <w:abstractNum w:abstractNumId="7" w15:restartNumberingAfterBreak="0">
    <w:nsid w:val="0DAF378B"/>
    <w:multiLevelType w:val="hybridMultilevel"/>
    <w:tmpl w:val="1068BD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EE81D92"/>
    <w:multiLevelType w:val="hybridMultilevel"/>
    <w:tmpl w:val="37AE7C9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FA555DE"/>
    <w:multiLevelType w:val="hybridMultilevel"/>
    <w:tmpl w:val="C400D3E6"/>
    <w:lvl w:ilvl="0" w:tplc="A9CC8D48">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35D0162"/>
    <w:multiLevelType w:val="hybridMultilevel"/>
    <w:tmpl w:val="52727204"/>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3A95CEB"/>
    <w:multiLevelType w:val="hybridMultilevel"/>
    <w:tmpl w:val="EF9E311C"/>
    <w:lvl w:ilvl="0" w:tplc="11A8C9EC">
      <w:start w:val="2"/>
      <w:numFmt w:val="bullet"/>
      <w:lvlText w:val="-"/>
      <w:lvlJc w:val="left"/>
      <w:pPr>
        <w:ind w:left="927" w:hanging="360"/>
      </w:pPr>
      <w:rPr>
        <w:rFonts w:ascii="Arial" w:eastAsiaTheme="minorHAnsi"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2" w15:restartNumberingAfterBreak="0">
    <w:nsid w:val="154C319B"/>
    <w:multiLevelType w:val="hybridMultilevel"/>
    <w:tmpl w:val="907ED604"/>
    <w:lvl w:ilvl="0" w:tplc="A6386320">
      <w:start w:val="1"/>
      <w:numFmt w:val="bullet"/>
      <w:lvlText w:val="-"/>
      <w:lvlJc w:val="left"/>
      <w:pPr>
        <w:ind w:left="720" w:hanging="360"/>
      </w:pPr>
      <w:rPr>
        <w:rFonts w:ascii="Calibri" w:eastAsiaTheme="minorEastAsia"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62376BC"/>
    <w:multiLevelType w:val="hybridMultilevel"/>
    <w:tmpl w:val="A8381ABE"/>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97E27BA"/>
    <w:multiLevelType w:val="hybridMultilevel"/>
    <w:tmpl w:val="9834A0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A3521F8"/>
    <w:multiLevelType w:val="hybridMultilevel"/>
    <w:tmpl w:val="35CAD6AC"/>
    <w:lvl w:ilvl="0" w:tplc="3B663F14">
      <w:start w:val="1"/>
      <w:numFmt w:val="lowerLetter"/>
      <w:lvlText w:val="%1)"/>
      <w:lvlJc w:val="left"/>
      <w:pPr>
        <w:ind w:left="846" w:hanging="42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6" w15:restartNumberingAfterBreak="0">
    <w:nsid w:val="1E0D170F"/>
    <w:multiLevelType w:val="hybridMultilevel"/>
    <w:tmpl w:val="79AC474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64300FB"/>
    <w:multiLevelType w:val="multilevel"/>
    <w:tmpl w:val="0D92FF5A"/>
    <w:lvl w:ilvl="0">
      <w:start w:val="3"/>
      <w:numFmt w:val="decimal"/>
      <w:lvlText w:val="%1"/>
      <w:lvlJc w:val="left"/>
      <w:pPr>
        <w:ind w:left="360" w:hanging="360"/>
      </w:pPr>
      <w:rPr>
        <w:rFonts w:hint="default"/>
      </w:rPr>
    </w:lvl>
    <w:lvl w:ilvl="1">
      <w:start w:val="1"/>
      <w:numFmt w:val="decimal"/>
      <w:lvlText w:val="%2."/>
      <w:lvlJc w:val="left"/>
      <w:pPr>
        <w:ind w:left="720" w:hanging="360"/>
      </w:pPr>
      <w:rPr>
        <w:rFonts w:ascii="Calibri" w:eastAsia="Times New Roman" w:hAnsi="Calibri" w:cs="Calibr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74361AC"/>
    <w:multiLevelType w:val="hybridMultilevel"/>
    <w:tmpl w:val="C2FE057C"/>
    <w:lvl w:ilvl="0" w:tplc="A5FAE9A6">
      <w:start w:val="1"/>
      <w:numFmt w:val="lowerLetter"/>
      <w:lvlText w:val="%1)"/>
      <w:lvlJc w:val="left"/>
      <w:pPr>
        <w:ind w:left="720" w:hanging="360"/>
      </w:pPr>
      <w:rPr>
        <w:rFonts w:asciiTheme="minorHAnsi" w:hAnsiTheme="minorHAns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7C85C99"/>
    <w:multiLevelType w:val="hybridMultilevel"/>
    <w:tmpl w:val="263884E4"/>
    <w:lvl w:ilvl="0" w:tplc="AE0A4F1A">
      <w:start w:val="1"/>
      <w:numFmt w:val="bullet"/>
      <w:lvlText w:val="-"/>
      <w:lvlJc w:val="left"/>
      <w:pPr>
        <w:ind w:left="360" w:hanging="360"/>
      </w:pPr>
      <w:rPr>
        <w:rFonts w:ascii="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0" w15:restartNumberingAfterBreak="0">
    <w:nsid w:val="28EA5069"/>
    <w:multiLevelType w:val="hybridMultilevel"/>
    <w:tmpl w:val="377287C4"/>
    <w:lvl w:ilvl="0" w:tplc="E0780E72">
      <w:numFmt w:val="bullet"/>
      <w:lvlText w:val="-"/>
      <w:lvlJc w:val="left"/>
      <w:pPr>
        <w:ind w:left="1440" w:hanging="360"/>
      </w:pPr>
      <w:rPr>
        <w:rFonts w:ascii="Times New Roman" w:eastAsia="Times New Roman" w:hAnsi="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1" w15:restartNumberingAfterBreak="0">
    <w:nsid w:val="2DC6464B"/>
    <w:multiLevelType w:val="hybridMultilevel"/>
    <w:tmpl w:val="DF123A3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2E8306F6"/>
    <w:multiLevelType w:val="hybridMultilevel"/>
    <w:tmpl w:val="5EBE14FA"/>
    <w:lvl w:ilvl="0" w:tplc="E8EC465A">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2F9405C0"/>
    <w:multiLevelType w:val="hybridMultilevel"/>
    <w:tmpl w:val="9F0E82A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66C1A81"/>
    <w:multiLevelType w:val="multilevel"/>
    <w:tmpl w:val="9970E036"/>
    <w:lvl w:ilvl="0">
      <w:start w:val="1"/>
      <w:numFmt w:val="decimal"/>
      <w:lvlText w:val="%1."/>
      <w:lvlJc w:val="left"/>
      <w:pPr>
        <w:ind w:left="720" w:hanging="360"/>
      </w:pPr>
      <w:rPr>
        <w:b w:val="0"/>
      </w:rPr>
    </w:lvl>
    <w:lvl w:ilvl="1">
      <w:start w:val="1"/>
      <w:numFmt w:val="decimal"/>
      <w:isLgl/>
      <w:lvlText w:val="%2."/>
      <w:lvlJc w:val="left"/>
      <w:pPr>
        <w:ind w:left="720" w:hanging="360"/>
      </w:pPr>
      <w:rPr>
        <w:rFonts w:ascii="Calibri" w:eastAsia="Times New Roman" w:hAnsi="Calibri" w:cs="Calibri" w:hint="default"/>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5" w15:restartNumberingAfterBreak="0">
    <w:nsid w:val="37324A49"/>
    <w:multiLevelType w:val="hybridMultilevel"/>
    <w:tmpl w:val="49DC0ADC"/>
    <w:lvl w:ilvl="0" w:tplc="A9CC8D48">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7AF7898"/>
    <w:multiLevelType w:val="hybridMultilevel"/>
    <w:tmpl w:val="29CCF66E"/>
    <w:lvl w:ilvl="0" w:tplc="A6386320">
      <w:start w:val="1"/>
      <w:numFmt w:val="bullet"/>
      <w:lvlText w:val="-"/>
      <w:lvlJc w:val="left"/>
      <w:pPr>
        <w:ind w:left="720" w:hanging="360"/>
      </w:pPr>
      <w:rPr>
        <w:rFonts w:ascii="Calibri" w:eastAsiaTheme="minorEastAsia"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3C6B070C"/>
    <w:multiLevelType w:val="hybridMultilevel"/>
    <w:tmpl w:val="F202BD4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00F3BF4"/>
    <w:multiLevelType w:val="hybridMultilevel"/>
    <w:tmpl w:val="93967CD6"/>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0AA7F3A"/>
    <w:multiLevelType w:val="hybridMultilevel"/>
    <w:tmpl w:val="6B6EF8E6"/>
    <w:lvl w:ilvl="0" w:tplc="041B0009">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44386028"/>
    <w:multiLevelType w:val="hybridMultilevel"/>
    <w:tmpl w:val="6B8EA76C"/>
    <w:lvl w:ilvl="0" w:tplc="041B000D">
      <w:start w:val="1"/>
      <w:numFmt w:val="bullet"/>
      <w:lvlText w:val=""/>
      <w:lvlJc w:val="left"/>
      <w:pPr>
        <w:ind w:left="107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498B1CE1"/>
    <w:multiLevelType w:val="multilevel"/>
    <w:tmpl w:val="32706A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A8D3A2C"/>
    <w:multiLevelType w:val="hybridMultilevel"/>
    <w:tmpl w:val="62942AC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C157A02"/>
    <w:multiLevelType w:val="hybridMultilevel"/>
    <w:tmpl w:val="0492A396"/>
    <w:lvl w:ilvl="0" w:tplc="A53C8F5A">
      <w:start w:val="2"/>
      <w:numFmt w:val="bullet"/>
      <w:lvlText w:val="-"/>
      <w:lvlJc w:val="left"/>
      <w:pPr>
        <w:ind w:left="720" w:hanging="360"/>
      </w:pPr>
      <w:rPr>
        <w:rFonts w:ascii="Calibri" w:eastAsiaTheme="minorEastAsia"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4D6F6FAE"/>
    <w:multiLevelType w:val="hybridMultilevel"/>
    <w:tmpl w:val="0CE86EC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EBA0682"/>
    <w:multiLevelType w:val="hybridMultilevel"/>
    <w:tmpl w:val="BDE6C4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6A82686"/>
    <w:multiLevelType w:val="hybridMultilevel"/>
    <w:tmpl w:val="0838C76C"/>
    <w:lvl w:ilvl="0" w:tplc="3418C306">
      <w:start w:val="1"/>
      <w:numFmt w:val="bullet"/>
      <w:lvlText w:val=""/>
      <w:lvlJc w:val="left"/>
      <w:pPr>
        <w:ind w:left="720" w:hanging="360"/>
      </w:pPr>
      <w:rPr>
        <w:rFonts w:ascii="Wingdings" w:hAnsi="Wingdings"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570C27AC"/>
    <w:multiLevelType w:val="hybridMultilevel"/>
    <w:tmpl w:val="67A46A7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A33169B"/>
    <w:multiLevelType w:val="hybridMultilevel"/>
    <w:tmpl w:val="E154F960"/>
    <w:lvl w:ilvl="0" w:tplc="A84C0DBA">
      <w:start w:val="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5E1D3631"/>
    <w:multiLevelType w:val="hybridMultilevel"/>
    <w:tmpl w:val="FFFFFFFF"/>
    <w:lvl w:ilvl="0" w:tplc="94A865F4">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600D0D4E"/>
    <w:multiLevelType w:val="hybridMultilevel"/>
    <w:tmpl w:val="6B26FD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0F60307"/>
    <w:multiLevelType w:val="hybridMultilevel"/>
    <w:tmpl w:val="A2C61136"/>
    <w:lvl w:ilvl="0" w:tplc="041B001B">
      <w:start w:val="1"/>
      <w:numFmt w:val="lowerRoman"/>
      <w:lvlText w:val="%1."/>
      <w:lvlJc w:val="right"/>
      <w:pPr>
        <w:ind w:left="1412" w:hanging="360"/>
      </w:pPr>
    </w:lvl>
    <w:lvl w:ilvl="1" w:tplc="041B0019" w:tentative="1">
      <w:start w:val="1"/>
      <w:numFmt w:val="lowerLetter"/>
      <w:lvlText w:val="%2."/>
      <w:lvlJc w:val="left"/>
      <w:pPr>
        <w:ind w:left="2132" w:hanging="360"/>
      </w:pPr>
    </w:lvl>
    <w:lvl w:ilvl="2" w:tplc="041B001B" w:tentative="1">
      <w:start w:val="1"/>
      <w:numFmt w:val="lowerRoman"/>
      <w:lvlText w:val="%3."/>
      <w:lvlJc w:val="right"/>
      <w:pPr>
        <w:ind w:left="2852" w:hanging="180"/>
      </w:pPr>
    </w:lvl>
    <w:lvl w:ilvl="3" w:tplc="041B000F" w:tentative="1">
      <w:start w:val="1"/>
      <w:numFmt w:val="decimal"/>
      <w:lvlText w:val="%4."/>
      <w:lvlJc w:val="left"/>
      <w:pPr>
        <w:ind w:left="3572" w:hanging="360"/>
      </w:pPr>
    </w:lvl>
    <w:lvl w:ilvl="4" w:tplc="041B0019" w:tentative="1">
      <w:start w:val="1"/>
      <w:numFmt w:val="lowerLetter"/>
      <w:lvlText w:val="%5."/>
      <w:lvlJc w:val="left"/>
      <w:pPr>
        <w:ind w:left="4292" w:hanging="360"/>
      </w:pPr>
    </w:lvl>
    <w:lvl w:ilvl="5" w:tplc="041B001B" w:tentative="1">
      <w:start w:val="1"/>
      <w:numFmt w:val="lowerRoman"/>
      <w:lvlText w:val="%6."/>
      <w:lvlJc w:val="right"/>
      <w:pPr>
        <w:ind w:left="5012" w:hanging="180"/>
      </w:pPr>
    </w:lvl>
    <w:lvl w:ilvl="6" w:tplc="041B000F" w:tentative="1">
      <w:start w:val="1"/>
      <w:numFmt w:val="decimal"/>
      <w:lvlText w:val="%7."/>
      <w:lvlJc w:val="left"/>
      <w:pPr>
        <w:ind w:left="5732" w:hanging="360"/>
      </w:pPr>
    </w:lvl>
    <w:lvl w:ilvl="7" w:tplc="041B0019" w:tentative="1">
      <w:start w:val="1"/>
      <w:numFmt w:val="lowerLetter"/>
      <w:lvlText w:val="%8."/>
      <w:lvlJc w:val="left"/>
      <w:pPr>
        <w:ind w:left="6452" w:hanging="360"/>
      </w:pPr>
    </w:lvl>
    <w:lvl w:ilvl="8" w:tplc="041B001B" w:tentative="1">
      <w:start w:val="1"/>
      <w:numFmt w:val="lowerRoman"/>
      <w:lvlText w:val="%9."/>
      <w:lvlJc w:val="right"/>
      <w:pPr>
        <w:ind w:left="7172" w:hanging="180"/>
      </w:pPr>
    </w:lvl>
  </w:abstractNum>
  <w:abstractNum w:abstractNumId="42" w15:restartNumberingAfterBreak="0">
    <w:nsid w:val="62C32312"/>
    <w:multiLevelType w:val="hybridMultilevel"/>
    <w:tmpl w:val="36AA6BBA"/>
    <w:lvl w:ilvl="0" w:tplc="E8EC465A">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64F15023"/>
    <w:multiLevelType w:val="hybridMultilevel"/>
    <w:tmpl w:val="385EB662"/>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4" w15:restartNumberingAfterBreak="0">
    <w:nsid w:val="67805F9B"/>
    <w:multiLevelType w:val="hybridMultilevel"/>
    <w:tmpl w:val="34200B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68CE6E9B"/>
    <w:multiLevelType w:val="hybridMultilevel"/>
    <w:tmpl w:val="4F1A2A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start w:val="1"/>
      <w:numFmt w:val="lowerRoman"/>
      <w:lvlText w:val="%6."/>
      <w:lvlJc w:val="right"/>
      <w:pPr>
        <w:tabs>
          <w:tab w:val="num" w:pos="3960"/>
        </w:tabs>
        <w:ind w:left="3960" w:hanging="180"/>
      </w:pPr>
      <w:rPr>
        <w:rFonts w:cs="Times New Roman"/>
      </w:rPr>
    </w:lvl>
    <w:lvl w:ilvl="6" w:tplc="041B000F">
      <w:start w:val="1"/>
      <w:numFmt w:val="decimal"/>
      <w:lvlText w:val="%7."/>
      <w:lvlJc w:val="left"/>
      <w:pPr>
        <w:tabs>
          <w:tab w:val="num" w:pos="4680"/>
        </w:tabs>
        <w:ind w:left="4680" w:hanging="360"/>
      </w:pPr>
      <w:rPr>
        <w:rFonts w:cs="Times New Roman"/>
      </w:rPr>
    </w:lvl>
    <w:lvl w:ilvl="7" w:tplc="041B0019">
      <w:start w:val="1"/>
      <w:numFmt w:val="lowerLetter"/>
      <w:lvlText w:val="%8."/>
      <w:lvlJc w:val="left"/>
      <w:pPr>
        <w:tabs>
          <w:tab w:val="num" w:pos="5400"/>
        </w:tabs>
        <w:ind w:left="5400" w:hanging="360"/>
      </w:pPr>
      <w:rPr>
        <w:rFonts w:cs="Times New Roman"/>
      </w:rPr>
    </w:lvl>
    <w:lvl w:ilvl="8" w:tplc="041B001B">
      <w:start w:val="1"/>
      <w:numFmt w:val="lowerRoman"/>
      <w:lvlText w:val="%9."/>
      <w:lvlJc w:val="right"/>
      <w:pPr>
        <w:tabs>
          <w:tab w:val="num" w:pos="6120"/>
        </w:tabs>
        <w:ind w:left="6120" w:hanging="180"/>
      </w:pPr>
      <w:rPr>
        <w:rFonts w:cs="Times New Roman"/>
      </w:rPr>
    </w:lvl>
  </w:abstractNum>
  <w:abstractNum w:abstractNumId="47" w15:restartNumberingAfterBreak="0">
    <w:nsid w:val="6D0B10E0"/>
    <w:multiLevelType w:val="hybridMultilevel"/>
    <w:tmpl w:val="347E580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715C360B"/>
    <w:multiLevelType w:val="hybridMultilevel"/>
    <w:tmpl w:val="1B501D48"/>
    <w:lvl w:ilvl="0" w:tplc="528640A2">
      <w:start w:val="150"/>
      <w:numFmt w:val="bullet"/>
      <w:lvlText w:val="-"/>
      <w:lvlJc w:val="left"/>
      <w:pPr>
        <w:ind w:left="720" w:hanging="360"/>
      </w:pPr>
      <w:rPr>
        <w:rFonts w:ascii="Calibri" w:eastAsiaTheme="minorEastAsia"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72591934"/>
    <w:multiLevelType w:val="hybridMultilevel"/>
    <w:tmpl w:val="4A7035E0"/>
    <w:lvl w:ilvl="0" w:tplc="041B0017">
      <w:start w:val="1"/>
      <w:numFmt w:val="lowerLetter"/>
      <w:lvlText w:val="%1)"/>
      <w:lvlJc w:val="left"/>
      <w:pPr>
        <w:ind w:left="870" w:hanging="360"/>
      </w:pPr>
    </w:lvl>
    <w:lvl w:ilvl="1" w:tplc="041B0019" w:tentative="1">
      <w:start w:val="1"/>
      <w:numFmt w:val="lowerLetter"/>
      <w:lvlText w:val="%2."/>
      <w:lvlJc w:val="left"/>
      <w:pPr>
        <w:ind w:left="1590" w:hanging="360"/>
      </w:pPr>
    </w:lvl>
    <w:lvl w:ilvl="2" w:tplc="041B001B" w:tentative="1">
      <w:start w:val="1"/>
      <w:numFmt w:val="lowerRoman"/>
      <w:lvlText w:val="%3."/>
      <w:lvlJc w:val="right"/>
      <w:pPr>
        <w:ind w:left="2310" w:hanging="180"/>
      </w:pPr>
    </w:lvl>
    <w:lvl w:ilvl="3" w:tplc="041B000F" w:tentative="1">
      <w:start w:val="1"/>
      <w:numFmt w:val="decimal"/>
      <w:lvlText w:val="%4."/>
      <w:lvlJc w:val="left"/>
      <w:pPr>
        <w:ind w:left="3030" w:hanging="360"/>
      </w:pPr>
    </w:lvl>
    <w:lvl w:ilvl="4" w:tplc="041B0019" w:tentative="1">
      <w:start w:val="1"/>
      <w:numFmt w:val="lowerLetter"/>
      <w:lvlText w:val="%5."/>
      <w:lvlJc w:val="left"/>
      <w:pPr>
        <w:ind w:left="3750" w:hanging="360"/>
      </w:pPr>
    </w:lvl>
    <w:lvl w:ilvl="5" w:tplc="041B001B" w:tentative="1">
      <w:start w:val="1"/>
      <w:numFmt w:val="lowerRoman"/>
      <w:lvlText w:val="%6."/>
      <w:lvlJc w:val="right"/>
      <w:pPr>
        <w:ind w:left="4470" w:hanging="180"/>
      </w:pPr>
    </w:lvl>
    <w:lvl w:ilvl="6" w:tplc="041B000F" w:tentative="1">
      <w:start w:val="1"/>
      <w:numFmt w:val="decimal"/>
      <w:lvlText w:val="%7."/>
      <w:lvlJc w:val="left"/>
      <w:pPr>
        <w:ind w:left="5190" w:hanging="360"/>
      </w:pPr>
    </w:lvl>
    <w:lvl w:ilvl="7" w:tplc="041B0019" w:tentative="1">
      <w:start w:val="1"/>
      <w:numFmt w:val="lowerLetter"/>
      <w:lvlText w:val="%8."/>
      <w:lvlJc w:val="left"/>
      <w:pPr>
        <w:ind w:left="5910" w:hanging="360"/>
      </w:pPr>
    </w:lvl>
    <w:lvl w:ilvl="8" w:tplc="041B001B" w:tentative="1">
      <w:start w:val="1"/>
      <w:numFmt w:val="lowerRoman"/>
      <w:lvlText w:val="%9."/>
      <w:lvlJc w:val="right"/>
      <w:pPr>
        <w:ind w:left="6630" w:hanging="180"/>
      </w:pPr>
    </w:lvl>
  </w:abstractNum>
  <w:abstractNum w:abstractNumId="50" w15:restartNumberingAfterBreak="0">
    <w:nsid w:val="728772A4"/>
    <w:multiLevelType w:val="hybridMultilevel"/>
    <w:tmpl w:val="9ED848B4"/>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7539516B"/>
    <w:multiLevelType w:val="hybridMultilevel"/>
    <w:tmpl w:val="71682D8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79101E15"/>
    <w:multiLevelType w:val="hybridMultilevel"/>
    <w:tmpl w:val="BB02F68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B4274AA"/>
    <w:multiLevelType w:val="hybridMultilevel"/>
    <w:tmpl w:val="02D60F1E"/>
    <w:lvl w:ilvl="0" w:tplc="F2A898FA">
      <w:start w:val="2"/>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7BD32BC7"/>
    <w:multiLevelType w:val="hybridMultilevel"/>
    <w:tmpl w:val="212E30F2"/>
    <w:lvl w:ilvl="0" w:tplc="ED14CEBA">
      <w:start w:val="1"/>
      <w:numFmt w:val="decimal"/>
      <w:lvlText w:val="%1."/>
      <w:lvlJc w:val="left"/>
      <w:pPr>
        <w:ind w:left="720" w:hanging="360"/>
      </w:pPr>
      <w:rPr>
        <w:rFonts w:hint="default"/>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7FA7020A"/>
    <w:multiLevelType w:val="hybridMultilevel"/>
    <w:tmpl w:val="CE78493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7FBF07AC"/>
    <w:multiLevelType w:val="hybridMultilevel"/>
    <w:tmpl w:val="E8B4F7F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312102274">
    <w:abstractNumId w:val="2"/>
  </w:num>
  <w:num w:numId="2" w16cid:durableId="1140227366">
    <w:abstractNumId w:val="54"/>
  </w:num>
  <w:num w:numId="3" w16cid:durableId="265311546">
    <w:abstractNumId w:val="30"/>
  </w:num>
  <w:num w:numId="4" w16cid:durableId="419373127">
    <w:abstractNumId w:val="42"/>
  </w:num>
  <w:num w:numId="5" w16cid:durableId="697774180">
    <w:abstractNumId w:val="23"/>
  </w:num>
  <w:num w:numId="6" w16cid:durableId="578638040">
    <w:abstractNumId w:val="34"/>
  </w:num>
  <w:num w:numId="7" w16cid:durableId="1048262369">
    <w:abstractNumId w:val="5"/>
  </w:num>
  <w:num w:numId="8" w16cid:durableId="1884638697">
    <w:abstractNumId w:val="49"/>
  </w:num>
  <w:num w:numId="9" w16cid:durableId="494102721">
    <w:abstractNumId w:val="27"/>
  </w:num>
  <w:num w:numId="10" w16cid:durableId="1216314397">
    <w:abstractNumId w:val="43"/>
  </w:num>
  <w:num w:numId="11" w16cid:durableId="147593980">
    <w:abstractNumId w:val="37"/>
  </w:num>
  <w:num w:numId="12" w16cid:durableId="960384245">
    <w:abstractNumId w:val="7"/>
  </w:num>
  <w:num w:numId="13" w16cid:durableId="447360981">
    <w:abstractNumId w:val="56"/>
  </w:num>
  <w:num w:numId="14" w16cid:durableId="967467594">
    <w:abstractNumId w:val="44"/>
  </w:num>
  <w:num w:numId="15" w16cid:durableId="1907452590">
    <w:abstractNumId w:val="51"/>
  </w:num>
  <w:num w:numId="16" w16cid:durableId="1633632122">
    <w:abstractNumId w:val="18"/>
  </w:num>
  <w:num w:numId="17" w16cid:durableId="81339871">
    <w:abstractNumId w:val="35"/>
  </w:num>
  <w:num w:numId="18" w16cid:durableId="1098213111">
    <w:abstractNumId w:val="9"/>
  </w:num>
  <w:num w:numId="19" w16cid:durableId="2082947190">
    <w:abstractNumId w:val="25"/>
  </w:num>
  <w:num w:numId="20" w16cid:durableId="1060205833">
    <w:abstractNumId w:val="4"/>
  </w:num>
  <w:num w:numId="21" w16cid:durableId="1908832035">
    <w:abstractNumId w:val="47"/>
  </w:num>
  <w:num w:numId="22" w16cid:durableId="1998025267">
    <w:abstractNumId w:val="22"/>
  </w:num>
  <w:num w:numId="23" w16cid:durableId="497353557">
    <w:abstractNumId w:val="33"/>
  </w:num>
  <w:num w:numId="24" w16cid:durableId="401104130">
    <w:abstractNumId w:val="48"/>
  </w:num>
  <w:num w:numId="25" w16cid:durableId="183180305">
    <w:abstractNumId w:val="8"/>
  </w:num>
  <w:num w:numId="26" w16cid:durableId="811095772">
    <w:abstractNumId w:val="13"/>
  </w:num>
  <w:num w:numId="27" w16cid:durableId="791828896">
    <w:abstractNumId w:val="3"/>
  </w:num>
  <w:num w:numId="28" w16cid:durableId="748891241">
    <w:abstractNumId w:val="40"/>
  </w:num>
  <w:num w:numId="29" w16cid:durableId="881164094">
    <w:abstractNumId w:val="4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30869778">
    <w:abstractNumId w:val="32"/>
  </w:num>
  <w:num w:numId="31" w16cid:durableId="349181856">
    <w:abstractNumId w:val="45"/>
  </w:num>
  <w:num w:numId="32" w16cid:durableId="2053571189">
    <w:abstractNumId w:val="19"/>
  </w:num>
  <w:num w:numId="33" w16cid:durableId="1994751792">
    <w:abstractNumId w:val="21"/>
  </w:num>
  <w:num w:numId="34" w16cid:durableId="2125610215">
    <w:abstractNumId w:val="0"/>
  </w:num>
  <w:num w:numId="35" w16cid:durableId="1997493980">
    <w:abstractNumId w:val="6"/>
  </w:num>
  <w:num w:numId="36" w16cid:durableId="37970097">
    <w:abstractNumId w:val="17"/>
  </w:num>
  <w:num w:numId="37" w16cid:durableId="1671181046">
    <w:abstractNumId w:val="52"/>
  </w:num>
  <w:num w:numId="38" w16cid:durableId="2102295307">
    <w:abstractNumId w:val="15"/>
  </w:num>
  <w:num w:numId="39" w16cid:durableId="586964476">
    <w:abstractNumId w:val="6"/>
    <w:lvlOverride w:ilvl="0">
      <w:startOverride w:val="1"/>
    </w:lvlOverride>
  </w:num>
  <w:num w:numId="40" w16cid:durableId="717826688">
    <w:abstractNumId w:val="20"/>
  </w:num>
  <w:num w:numId="41" w16cid:durableId="818379949">
    <w:abstractNumId w:val="1"/>
  </w:num>
  <w:num w:numId="42" w16cid:durableId="750615466">
    <w:abstractNumId w:val="41"/>
  </w:num>
  <w:num w:numId="43" w16cid:durableId="775952682">
    <w:abstractNumId w:val="26"/>
  </w:num>
  <w:num w:numId="44" w16cid:durableId="1929540721">
    <w:abstractNumId w:val="11"/>
  </w:num>
  <w:num w:numId="45" w16cid:durableId="1791052201">
    <w:abstractNumId w:val="12"/>
  </w:num>
  <w:num w:numId="46" w16cid:durableId="653412923">
    <w:abstractNumId w:val="53"/>
  </w:num>
  <w:num w:numId="47" w16cid:durableId="2047410929">
    <w:abstractNumId w:val="10"/>
  </w:num>
  <w:num w:numId="48" w16cid:durableId="851913647">
    <w:abstractNumId w:val="28"/>
  </w:num>
  <w:num w:numId="49" w16cid:durableId="265502358">
    <w:abstractNumId w:val="36"/>
  </w:num>
  <w:num w:numId="50" w16cid:durableId="1438212254">
    <w:abstractNumId w:val="29"/>
  </w:num>
  <w:num w:numId="51" w16cid:durableId="548149932">
    <w:abstractNumId w:val="39"/>
  </w:num>
  <w:num w:numId="52" w16cid:durableId="1649938085">
    <w:abstractNumId w:val="16"/>
  </w:num>
  <w:num w:numId="53" w16cid:durableId="516820759">
    <w:abstractNumId w:val="38"/>
  </w:num>
  <w:num w:numId="54" w16cid:durableId="138423433">
    <w:abstractNumId w:val="14"/>
  </w:num>
  <w:num w:numId="55" w16cid:durableId="779228150">
    <w:abstractNumId w:val="31"/>
  </w:num>
  <w:num w:numId="56" w16cid:durableId="65615509">
    <w:abstractNumId w:val="50"/>
  </w:num>
  <w:num w:numId="57" w16cid:durableId="12980729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9526931">
    <w:abstractNumId w:val="55"/>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agiová Tatiana">
    <w15:presenceInfo w15:providerId="AD" w15:userId="S::tatiana.bagiova@health.gov.sk::c0d3c95e-2fdd-482d-a484-32f78efa066c"/>
  </w15:person>
  <w15:person w15:author="Janko Jaroslav">
    <w15:presenceInfo w15:providerId="AD" w15:userId="S::jaroslav.janko@health.gov.sk::885eebcd-1bdb-4b41-ab9a-98fbefea4f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hideSpellingErrors/>
  <w:hideGrammaticalErrors/>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5FF"/>
    <w:rsid w:val="0000186A"/>
    <w:rsid w:val="00002B60"/>
    <w:rsid w:val="000042DD"/>
    <w:rsid w:val="00004666"/>
    <w:rsid w:val="00016CF8"/>
    <w:rsid w:val="0001751D"/>
    <w:rsid w:val="00020700"/>
    <w:rsid w:val="00024B54"/>
    <w:rsid w:val="0002535C"/>
    <w:rsid w:val="00025672"/>
    <w:rsid w:val="000275BD"/>
    <w:rsid w:val="0003007C"/>
    <w:rsid w:val="00030142"/>
    <w:rsid w:val="00030478"/>
    <w:rsid w:val="00030DF4"/>
    <w:rsid w:val="00035110"/>
    <w:rsid w:val="000355F4"/>
    <w:rsid w:val="00036C30"/>
    <w:rsid w:val="00036CD2"/>
    <w:rsid w:val="00037AEA"/>
    <w:rsid w:val="000403F8"/>
    <w:rsid w:val="00040C3E"/>
    <w:rsid w:val="00040D82"/>
    <w:rsid w:val="00042B4C"/>
    <w:rsid w:val="00044128"/>
    <w:rsid w:val="000447BE"/>
    <w:rsid w:val="000465E6"/>
    <w:rsid w:val="00052A60"/>
    <w:rsid w:val="0005455A"/>
    <w:rsid w:val="00056197"/>
    <w:rsid w:val="0005778F"/>
    <w:rsid w:val="00060D70"/>
    <w:rsid w:val="0006238E"/>
    <w:rsid w:val="000625ED"/>
    <w:rsid w:val="00064B95"/>
    <w:rsid w:val="00065FD0"/>
    <w:rsid w:val="00070678"/>
    <w:rsid w:val="00072200"/>
    <w:rsid w:val="000769FB"/>
    <w:rsid w:val="00081ED8"/>
    <w:rsid w:val="000848AD"/>
    <w:rsid w:val="000856B3"/>
    <w:rsid w:val="0008585B"/>
    <w:rsid w:val="00091F9B"/>
    <w:rsid w:val="00095C9D"/>
    <w:rsid w:val="00097F2F"/>
    <w:rsid w:val="000A0409"/>
    <w:rsid w:val="000A2BAE"/>
    <w:rsid w:val="000A42F6"/>
    <w:rsid w:val="000A6575"/>
    <w:rsid w:val="000B142C"/>
    <w:rsid w:val="000B5E30"/>
    <w:rsid w:val="000C3DF1"/>
    <w:rsid w:val="000C3FEB"/>
    <w:rsid w:val="000C40F9"/>
    <w:rsid w:val="000C7246"/>
    <w:rsid w:val="000D0384"/>
    <w:rsid w:val="000E0DCE"/>
    <w:rsid w:val="000E13EC"/>
    <w:rsid w:val="000E20B5"/>
    <w:rsid w:val="000E3C90"/>
    <w:rsid w:val="000F0870"/>
    <w:rsid w:val="000F2084"/>
    <w:rsid w:val="000F4D21"/>
    <w:rsid w:val="000F74E1"/>
    <w:rsid w:val="00100A82"/>
    <w:rsid w:val="00104756"/>
    <w:rsid w:val="00104904"/>
    <w:rsid w:val="00104A4B"/>
    <w:rsid w:val="00107A5C"/>
    <w:rsid w:val="00112F0F"/>
    <w:rsid w:val="00115C61"/>
    <w:rsid w:val="00120C16"/>
    <w:rsid w:val="00123D88"/>
    <w:rsid w:val="0012798F"/>
    <w:rsid w:val="0013013B"/>
    <w:rsid w:val="001326A7"/>
    <w:rsid w:val="00140825"/>
    <w:rsid w:val="00140D36"/>
    <w:rsid w:val="00141488"/>
    <w:rsid w:val="00142DD5"/>
    <w:rsid w:val="00143F9C"/>
    <w:rsid w:val="0014587A"/>
    <w:rsid w:val="00145BFC"/>
    <w:rsid w:val="00145E60"/>
    <w:rsid w:val="00146579"/>
    <w:rsid w:val="001504E1"/>
    <w:rsid w:val="001506B9"/>
    <w:rsid w:val="00150E52"/>
    <w:rsid w:val="00151B42"/>
    <w:rsid w:val="001537FD"/>
    <w:rsid w:val="001540FF"/>
    <w:rsid w:val="00161532"/>
    <w:rsid w:val="00161DE6"/>
    <w:rsid w:val="0016536E"/>
    <w:rsid w:val="00166869"/>
    <w:rsid w:val="00167C1A"/>
    <w:rsid w:val="00170657"/>
    <w:rsid w:val="00171047"/>
    <w:rsid w:val="0017220B"/>
    <w:rsid w:val="00175BA3"/>
    <w:rsid w:val="00176831"/>
    <w:rsid w:val="00180E25"/>
    <w:rsid w:val="0018239C"/>
    <w:rsid w:val="00185399"/>
    <w:rsid w:val="00190050"/>
    <w:rsid w:val="001906D3"/>
    <w:rsid w:val="001909C9"/>
    <w:rsid w:val="00191B20"/>
    <w:rsid w:val="00193897"/>
    <w:rsid w:val="00197C2D"/>
    <w:rsid w:val="001A32B0"/>
    <w:rsid w:val="001A5C4B"/>
    <w:rsid w:val="001A7737"/>
    <w:rsid w:val="001A7FDE"/>
    <w:rsid w:val="001B083C"/>
    <w:rsid w:val="001B331E"/>
    <w:rsid w:val="001B51EB"/>
    <w:rsid w:val="001B63F1"/>
    <w:rsid w:val="001B6D02"/>
    <w:rsid w:val="001B7F81"/>
    <w:rsid w:val="001C1C10"/>
    <w:rsid w:val="001C3926"/>
    <w:rsid w:val="001C560A"/>
    <w:rsid w:val="001C584B"/>
    <w:rsid w:val="001C66F7"/>
    <w:rsid w:val="001D1212"/>
    <w:rsid w:val="001D1F08"/>
    <w:rsid w:val="001D74E7"/>
    <w:rsid w:val="001D7BCD"/>
    <w:rsid w:val="001E2AEC"/>
    <w:rsid w:val="001E3DFC"/>
    <w:rsid w:val="001E480A"/>
    <w:rsid w:val="001E4B47"/>
    <w:rsid w:val="001E4FF2"/>
    <w:rsid w:val="001F00AE"/>
    <w:rsid w:val="001F186C"/>
    <w:rsid w:val="001F224A"/>
    <w:rsid w:val="001F6649"/>
    <w:rsid w:val="0020145C"/>
    <w:rsid w:val="00202C14"/>
    <w:rsid w:val="00204386"/>
    <w:rsid w:val="00205F9A"/>
    <w:rsid w:val="0020600E"/>
    <w:rsid w:val="00206154"/>
    <w:rsid w:val="00212242"/>
    <w:rsid w:val="002136B4"/>
    <w:rsid w:val="00214A83"/>
    <w:rsid w:val="0021586A"/>
    <w:rsid w:val="002163C3"/>
    <w:rsid w:val="0022101D"/>
    <w:rsid w:val="002234F5"/>
    <w:rsid w:val="00223E53"/>
    <w:rsid w:val="00227483"/>
    <w:rsid w:val="00227ABF"/>
    <w:rsid w:val="002324CB"/>
    <w:rsid w:val="00234063"/>
    <w:rsid w:val="00235A47"/>
    <w:rsid w:val="00240B0C"/>
    <w:rsid w:val="00242B00"/>
    <w:rsid w:val="00243CEB"/>
    <w:rsid w:val="002462D3"/>
    <w:rsid w:val="00247615"/>
    <w:rsid w:val="00250745"/>
    <w:rsid w:val="0025100D"/>
    <w:rsid w:val="00251EAC"/>
    <w:rsid w:val="002562F2"/>
    <w:rsid w:val="00266F99"/>
    <w:rsid w:val="00270AA1"/>
    <w:rsid w:val="002724BA"/>
    <w:rsid w:val="002748EE"/>
    <w:rsid w:val="0027566E"/>
    <w:rsid w:val="00281661"/>
    <w:rsid w:val="0028168D"/>
    <w:rsid w:val="00285ECA"/>
    <w:rsid w:val="00287D62"/>
    <w:rsid w:val="0029005D"/>
    <w:rsid w:val="002923C8"/>
    <w:rsid w:val="002964EE"/>
    <w:rsid w:val="00296CEE"/>
    <w:rsid w:val="002A1830"/>
    <w:rsid w:val="002A4AA0"/>
    <w:rsid w:val="002A6A49"/>
    <w:rsid w:val="002A7A8A"/>
    <w:rsid w:val="002B2FAC"/>
    <w:rsid w:val="002B3CA0"/>
    <w:rsid w:val="002B4680"/>
    <w:rsid w:val="002B5A11"/>
    <w:rsid w:val="002B6B43"/>
    <w:rsid w:val="002C07CC"/>
    <w:rsid w:val="002C43D4"/>
    <w:rsid w:val="002D0EC3"/>
    <w:rsid w:val="002D36D6"/>
    <w:rsid w:val="002D3A2D"/>
    <w:rsid w:val="002D5E87"/>
    <w:rsid w:val="002D7935"/>
    <w:rsid w:val="002E06B4"/>
    <w:rsid w:val="002E1A02"/>
    <w:rsid w:val="002E6254"/>
    <w:rsid w:val="002E6A8F"/>
    <w:rsid w:val="002F0709"/>
    <w:rsid w:val="002F1938"/>
    <w:rsid w:val="002F52E0"/>
    <w:rsid w:val="002F7DC5"/>
    <w:rsid w:val="003015B9"/>
    <w:rsid w:val="00303412"/>
    <w:rsid w:val="00304EDB"/>
    <w:rsid w:val="003060C8"/>
    <w:rsid w:val="00306D80"/>
    <w:rsid w:val="00306D94"/>
    <w:rsid w:val="0031671B"/>
    <w:rsid w:val="00316A79"/>
    <w:rsid w:val="003217F0"/>
    <w:rsid w:val="0032255C"/>
    <w:rsid w:val="0032405D"/>
    <w:rsid w:val="0032505C"/>
    <w:rsid w:val="003325E5"/>
    <w:rsid w:val="00334D85"/>
    <w:rsid w:val="00334F96"/>
    <w:rsid w:val="00337873"/>
    <w:rsid w:val="00340C9F"/>
    <w:rsid w:val="00344253"/>
    <w:rsid w:val="00344E69"/>
    <w:rsid w:val="00345862"/>
    <w:rsid w:val="00345B83"/>
    <w:rsid w:val="003465C9"/>
    <w:rsid w:val="00346A47"/>
    <w:rsid w:val="00346A71"/>
    <w:rsid w:val="00347D3F"/>
    <w:rsid w:val="0035051A"/>
    <w:rsid w:val="00350D14"/>
    <w:rsid w:val="00351C0A"/>
    <w:rsid w:val="00361235"/>
    <w:rsid w:val="00364A77"/>
    <w:rsid w:val="00365442"/>
    <w:rsid w:val="00366DE6"/>
    <w:rsid w:val="0037021D"/>
    <w:rsid w:val="00370700"/>
    <w:rsid w:val="00372A4C"/>
    <w:rsid w:val="0037359D"/>
    <w:rsid w:val="0037449F"/>
    <w:rsid w:val="0037711B"/>
    <w:rsid w:val="00377484"/>
    <w:rsid w:val="0037776E"/>
    <w:rsid w:val="00377987"/>
    <w:rsid w:val="0038138A"/>
    <w:rsid w:val="00383212"/>
    <w:rsid w:val="00385513"/>
    <w:rsid w:val="00386615"/>
    <w:rsid w:val="00391B80"/>
    <w:rsid w:val="00391ED4"/>
    <w:rsid w:val="00394858"/>
    <w:rsid w:val="00395CD1"/>
    <w:rsid w:val="003977AE"/>
    <w:rsid w:val="003A1875"/>
    <w:rsid w:val="003A45FF"/>
    <w:rsid w:val="003A4761"/>
    <w:rsid w:val="003A58F5"/>
    <w:rsid w:val="003A5CBD"/>
    <w:rsid w:val="003A6CF9"/>
    <w:rsid w:val="003A73AD"/>
    <w:rsid w:val="003B1670"/>
    <w:rsid w:val="003B17A1"/>
    <w:rsid w:val="003B2A9C"/>
    <w:rsid w:val="003B2F05"/>
    <w:rsid w:val="003B5E35"/>
    <w:rsid w:val="003B6655"/>
    <w:rsid w:val="003B6BE6"/>
    <w:rsid w:val="003C365E"/>
    <w:rsid w:val="003C3A90"/>
    <w:rsid w:val="003D1020"/>
    <w:rsid w:val="003D18DF"/>
    <w:rsid w:val="003D24B4"/>
    <w:rsid w:val="003D390E"/>
    <w:rsid w:val="003D7AAA"/>
    <w:rsid w:val="003D7D2C"/>
    <w:rsid w:val="003E1045"/>
    <w:rsid w:val="003F0C1E"/>
    <w:rsid w:val="003F1982"/>
    <w:rsid w:val="003F6815"/>
    <w:rsid w:val="00400653"/>
    <w:rsid w:val="0040067D"/>
    <w:rsid w:val="0040504B"/>
    <w:rsid w:val="00410570"/>
    <w:rsid w:val="004105D2"/>
    <w:rsid w:val="0041145B"/>
    <w:rsid w:val="004121F7"/>
    <w:rsid w:val="00413A1B"/>
    <w:rsid w:val="00415C5F"/>
    <w:rsid w:val="004163FA"/>
    <w:rsid w:val="004171CE"/>
    <w:rsid w:val="0041788B"/>
    <w:rsid w:val="00417C51"/>
    <w:rsid w:val="004238E9"/>
    <w:rsid w:val="00435923"/>
    <w:rsid w:val="00440D03"/>
    <w:rsid w:val="00443529"/>
    <w:rsid w:val="004547B8"/>
    <w:rsid w:val="00454D66"/>
    <w:rsid w:val="0046366C"/>
    <w:rsid w:val="00463827"/>
    <w:rsid w:val="00463F49"/>
    <w:rsid w:val="00464E6B"/>
    <w:rsid w:val="00465AA5"/>
    <w:rsid w:val="00465C42"/>
    <w:rsid w:val="00467180"/>
    <w:rsid w:val="004705E6"/>
    <w:rsid w:val="00471DD9"/>
    <w:rsid w:val="00471F4F"/>
    <w:rsid w:val="004737B7"/>
    <w:rsid w:val="00473966"/>
    <w:rsid w:val="00474288"/>
    <w:rsid w:val="00474FFC"/>
    <w:rsid w:val="00475B20"/>
    <w:rsid w:val="00477875"/>
    <w:rsid w:val="004825DB"/>
    <w:rsid w:val="00482630"/>
    <w:rsid w:val="004832B6"/>
    <w:rsid w:val="00485EB5"/>
    <w:rsid w:val="00487347"/>
    <w:rsid w:val="00492F01"/>
    <w:rsid w:val="0049337B"/>
    <w:rsid w:val="00493EF1"/>
    <w:rsid w:val="0049632E"/>
    <w:rsid w:val="00496FEE"/>
    <w:rsid w:val="004A0280"/>
    <w:rsid w:val="004A32D4"/>
    <w:rsid w:val="004A6457"/>
    <w:rsid w:val="004A6B44"/>
    <w:rsid w:val="004B1486"/>
    <w:rsid w:val="004B412D"/>
    <w:rsid w:val="004B5DE9"/>
    <w:rsid w:val="004B60F2"/>
    <w:rsid w:val="004B73B7"/>
    <w:rsid w:val="004C06E6"/>
    <w:rsid w:val="004C138D"/>
    <w:rsid w:val="004C4A23"/>
    <w:rsid w:val="004D006C"/>
    <w:rsid w:val="004D27E2"/>
    <w:rsid w:val="004D2894"/>
    <w:rsid w:val="004D2BA1"/>
    <w:rsid w:val="004E1074"/>
    <w:rsid w:val="004E2396"/>
    <w:rsid w:val="004E36D3"/>
    <w:rsid w:val="004E4497"/>
    <w:rsid w:val="004E5895"/>
    <w:rsid w:val="004F086A"/>
    <w:rsid w:val="004F1527"/>
    <w:rsid w:val="004F15C1"/>
    <w:rsid w:val="004F1A03"/>
    <w:rsid w:val="00502338"/>
    <w:rsid w:val="00503ACA"/>
    <w:rsid w:val="00505972"/>
    <w:rsid w:val="00507CB7"/>
    <w:rsid w:val="00507D2E"/>
    <w:rsid w:val="00507DA7"/>
    <w:rsid w:val="00510D97"/>
    <w:rsid w:val="00513B3B"/>
    <w:rsid w:val="00514ABA"/>
    <w:rsid w:val="00514CD0"/>
    <w:rsid w:val="005167D2"/>
    <w:rsid w:val="00520EC0"/>
    <w:rsid w:val="00523EF9"/>
    <w:rsid w:val="005267BE"/>
    <w:rsid w:val="00526D8B"/>
    <w:rsid w:val="00527937"/>
    <w:rsid w:val="0053000D"/>
    <w:rsid w:val="005305B9"/>
    <w:rsid w:val="00532085"/>
    <w:rsid w:val="00532725"/>
    <w:rsid w:val="00532E81"/>
    <w:rsid w:val="0053380D"/>
    <w:rsid w:val="00537618"/>
    <w:rsid w:val="0054111C"/>
    <w:rsid w:val="00543E74"/>
    <w:rsid w:val="0054562C"/>
    <w:rsid w:val="00547032"/>
    <w:rsid w:val="005516DE"/>
    <w:rsid w:val="00551B68"/>
    <w:rsid w:val="00554AF4"/>
    <w:rsid w:val="00555A0E"/>
    <w:rsid w:val="0056237F"/>
    <w:rsid w:val="00563DCC"/>
    <w:rsid w:val="0056520A"/>
    <w:rsid w:val="00565486"/>
    <w:rsid w:val="00565FD5"/>
    <w:rsid w:val="00566747"/>
    <w:rsid w:val="0057091D"/>
    <w:rsid w:val="00576B7C"/>
    <w:rsid w:val="00582A5F"/>
    <w:rsid w:val="00582E37"/>
    <w:rsid w:val="00583556"/>
    <w:rsid w:val="00584663"/>
    <w:rsid w:val="00587941"/>
    <w:rsid w:val="00593674"/>
    <w:rsid w:val="00593B95"/>
    <w:rsid w:val="005941E8"/>
    <w:rsid w:val="005945FE"/>
    <w:rsid w:val="00595AEC"/>
    <w:rsid w:val="0059659C"/>
    <w:rsid w:val="005A0307"/>
    <w:rsid w:val="005A1139"/>
    <w:rsid w:val="005A5F1E"/>
    <w:rsid w:val="005B1593"/>
    <w:rsid w:val="005B2812"/>
    <w:rsid w:val="005B651C"/>
    <w:rsid w:val="005B7008"/>
    <w:rsid w:val="005C0872"/>
    <w:rsid w:val="005C27D5"/>
    <w:rsid w:val="005C2BF1"/>
    <w:rsid w:val="005C4B4D"/>
    <w:rsid w:val="005D014A"/>
    <w:rsid w:val="005D232F"/>
    <w:rsid w:val="005D2F65"/>
    <w:rsid w:val="005D6DD2"/>
    <w:rsid w:val="005E093A"/>
    <w:rsid w:val="005E099D"/>
    <w:rsid w:val="005E1AAB"/>
    <w:rsid w:val="005E2F72"/>
    <w:rsid w:val="005E301C"/>
    <w:rsid w:val="005E542A"/>
    <w:rsid w:val="005E5F18"/>
    <w:rsid w:val="005E6E10"/>
    <w:rsid w:val="005F24CE"/>
    <w:rsid w:val="005F38DA"/>
    <w:rsid w:val="005F4E14"/>
    <w:rsid w:val="005F7A9E"/>
    <w:rsid w:val="0060034C"/>
    <w:rsid w:val="00600CE4"/>
    <w:rsid w:val="00605161"/>
    <w:rsid w:val="0060553A"/>
    <w:rsid w:val="006141A1"/>
    <w:rsid w:val="006146D7"/>
    <w:rsid w:val="00615E8B"/>
    <w:rsid w:val="00622CAA"/>
    <w:rsid w:val="0062409A"/>
    <w:rsid w:val="006265A1"/>
    <w:rsid w:val="00626977"/>
    <w:rsid w:val="00631A5E"/>
    <w:rsid w:val="00632253"/>
    <w:rsid w:val="006334B7"/>
    <w:rsid w:val="00636051"/>
    <w:rsid w:val="00637B71"/>
    <w:rsid w:val="00640E79"/>
    <w:rsid w:val="00643EFA"/>
    <w:rsid w:val="0064497F"/>
    <w:rsid w:val="006518A5"/>
    <w:rsid w:val="006538BF"/>
    <w:rsid w:val="00656CDA"/>
    <w:rsid w:val="00657D75"/>
    <w:rsid w:val="00657F7C"/>
    <w:rsid w:val="006605D3"/>
    <w:rsid w:val="0067017E"/>
    <w:rsid w:val="00670554"/>
    <w:rsid w:val="00675E5E"/>
    <w:rsid w:val="00677C14"/>
    <w:rsid w:val="0068056F"/>
    <w:rsid w:val="00680839"/>
    <w:rsid w:val="00681B65"/>
    <w:rsid w:val="006832C6"/>
    <w:rsid w:val="006838E4"/>
    <w:rsid w:val="00683A14"/>
    <w:rsid w:val="00683CC9"/>
    <w:rsid w:val="006841B1"/>
    <w:rsid w:val="00684400"/>
    <w:rsid w:val="00684EF3"/>
    <w:rsid w:val="00685766"/>
    <w:rsid w:val="00686ED0"/>
    <w:rsid w:val="006920DF"/>
    <w:rsid w:val="00694D3E"/>
    <w:rsid w:val="00694D97"/>
    <w:rsid w:val="0069625B"/>
    <w:rsid w:val="006967B1"/>
    <w:rsid w:val="006A3075"/>
    <w:rsid w:val="006A3509"/>
    <w:rsid w:val="006A4156"/>
    <w:rsid w:val="006A4F62"/>
    <w:rsid w:val="006B1F46"/>
    <w:rsid w:val="006B41F7"/>
    <w:rsid w:val="006B5D71"/>
    <w:rsid w:val="006B665D"/>
    <w:rsid w:val="006B6B0C"/>
    <w:rsid w:val="006B6C01"/>
    <w:rsid w:val="006B7DA6"/>
    <w:rsid w:val="006C05D4"/>
    <w:rsid w:val="006C17E3"/>
    <w:rsid w:val="006C2D87"/>
    <w:rsid w:val="006C32AB"/>
    <w:rsid w:val="006C50A6"/>
    <w:rsid w:val="006C741C"/>
    <w:rsid w:val="006D00A0"/>
    <w:rsid w:val="006D083E"/>
    <w:rsid w:val="006D3260"/>
    <w:rsid w:val="006D40CD"/>
    <w:rsid w:val="006D4166"/>
    <w:rsid w:val="006D604D"/>
    <w:rsid w:val="006D6566"/>
    <w:rsid w:val="006D7507"/>
    <w:rsid w:val="006E0CB5"/>
    <w:rsid w:val="006E106E"/>
    <w:rsid w:val="006E3004"/>
    <w:rsid w:val="006E439D"/>
    <w:rsid w:val="006E7053"/>
    <w:rsid w:val="006F19A9"/>
    <w:rsid w:val="006F255A"/>
    <w:rsid w:val="006F411C"/>
    <w:rsid w:val="006F47DB"/>
    <w:rsid w:val="006F4D6D"/>
    <w:rsid w:val="006F4F8B"/>
    <w:rsid w:val="007009ED"/>
    <w:rsid w:val="00706285"/>
    <w:rsid w:val="00706A29"/>
    <w:rsid w:val="007101DE"/>
    <w:rsid w:val="00710753"/>
    <w:rsid w:val="00712D00"/>
    <w:rsid w:val="00713267"/>
    <w:rsid w:val="007132C2"/>
    <w:rsid w:val="007137C8"/>
    <w:rsid w:val="0071502C"/>
    <w:rsid w:val="00715BCF"/>
    <w:rsid w:val="007164FB"/>
    <w:rsid w:val="007217C3"/>
    <w:rsid w:val="00724FFE"/>
    <w:rsid w:val="00725CCD"/>
    <w:rsid w:val="0072678C"/>
    <w:rsid w:val="007304E4"/>
    <w:rsid w:val="0073223E"/>
    <w:rsid w:val="00733D44"/>
    <w:rsid w:val="007345ED"/>
    <w:rsid w:val="00736E2F"/>
    <w:rsid w:val="00736F4B"/>
    <w:rsid w:val="00744492"/>
    <w:rsid w:val="0074580F"/>
    <w:rsid w:val="007466F7"/>
    <w:rsid w:val="0074709D"/>
    <w:rsid w:val="00754F08"/>
    <w:rsid w:val="007600B8"/>
    <w:rsid w:val="00760937"/>
    <w:rsid w:val="00763583"/>
    <w:rsid w:val="00763E9F"/>
    <w:rsid w:val="007716E2"/>
    <w:rsid w:val="00773103"/>
    <w:rsid w:val="0077488F"/>
    <w:rsid w:val="0077573B"/>
    <w:rsid w:val="00775753"/>
    <w:rsid w:val="00775F4B"/>
    <w:rsid w:val="007770CE"/>
    <w:rsid w:val="00782D7D"/>
    <w:rsid w:val="007837A3"/>
    <w:rsid w:val="007857F3"/>
    <w:rsid w:val="007870B9"/>
    <w:rsid w:val="00790AFD"/>
    <w:rsid w:val="007913D9"/>
    <w:rsid w:val="0079427F"/>
    <w:rsid w:val="00794566"/>
    <w:rsid w:val="007A48FD"/>
    <w:rsid w:val="007A7B83"/>
    <w:rsid w:val="007B0106"/>
    <w:rsid w:val="007B1478"/>
    <w:rsid w:val="007B2DC0"/>
    <w:rsid w:val="007B30A6"/>
    <w:rsid w:val="007B3BEC"/>
    <w:rsid w:val="007B47F3"/>
    <w:rsid w:val="007B49D9"/>
    <w:rsid w:val="007B6441"/>
    <w:rsid w:val="007C0CBD"/>
    <w:rsid w:val="007C17CD"/>
    <w:rsid w:val="007C19CD"/>
    <w:rsid w:val="007C235E"/>
    <w:rsid w:val="007C331F"/>
    <w:rsid w:val="007C3BA5"/>
    <w:rsid w:val="007C648F"/>
    <w:rsid w:val="007D0A94"/>
    <w:rsid w:val="007D2A98"/>
    <w:rsid w:val="007D4086"/>
    <w:rsid w:val="007D600D"/>
    <w:rsid w:val="007D6374"/>
    <w:rsid w:val="007E02FF"/>
    <w:rsid w:val="007E3D07"/>
    <w:rsid w:val="007E5170"/>
    <w:rsid w:val="007E6C4C"/>
    <w:rsid w:val="007E7A8F"/>
    <w:rsid w:val="007F7684"/>
    <w:rsid w:val="007F7A4C"/>
    <w:rsid w:val="007F7DEB"/>
    <w:rsid w:val="007F7F43"/>
    <w:rsid w:val="00800A58"/>
    <w:rsid w:val="00801D52"/>
    <w:rsid w:val="00804448"/>
    <w:rsid w:val="0080619D"/>
    <w:rsid w:val="008104C3"/>
    <w:rsid w:val="00810B97"/>
    <w:rsid w:val="00810BDF"/>
    <w:rsid w:val="00817315"/>
    <w:rsid w:val="00817E06"/>
    <w:rsid w:val="00820DF3"/>
    <w:rsid w:val="00824FD9"/>
    <w:rsid w:val="00826115"/>
    <w:rsid w:val="00826D6B"/>
    <w:rsid w:val="00830A82"/>
    <w:rsid w:val="008319B1"/>
    <w:rsid w:val="00832CD9"/>
    <w:rsid w:val="00834166"/>
    <w:rsid w:val="00835012"/>
    <w:rsid w:val="00835257"/>
    <w:rsid w:val="00837CEA"/>
    <w:rsid w:val="00837D5C"/>
    <w:rsid w:val="008408C6"/>
    <w:rsid w:val="008429A8"/>
    <w:rsid w:val="00845032"/>
    <w:rsid w:val="00850707"/>
    <w:rsid w:val="008512AD"/>
    <w:rsid w:val="00851E31"/>
    <w:rsid w:val="008524CF"/>
    <w:rsid w:val="0085278F"/>
    <w:rsid w:val="00853143"/>
    <w:rsid w:val="0085408E"/>
    <w:rsid w:val="00854E42"/>
    <w:rsid w:val="0085651C"/>
    <w:rsid w:val="00857D89"/>
    <w:rsid w:val="008606A2"/>
    <w:rsid w:val="0086135B"/>
    <w:rsid w:val="0086229A"/>
    <w:rsid w:val="00864FA8"/>
    <w:rsid w:val="0087117D"/>
    <w:rsid w:val="008716FB"/>
    <w:rsid w:val="0087422F"/>
    <w:rsid w:val="00875EA9"/>
    <w:rsid w:val="00881311"/>
    <w:rsid w:val="008820E2"/>
    <w:rsid w:val="008837C8"/>
    <w:rsid w:val="00883D24"/>
    <w:rsid w:val="008840B6"/>
    <w:rsid w:val="00884AA3"/>
    <w:rsid w:val="00887D6B"/>
    <w:rsid w:val="0089014B"/>
    <w:rsid w:val="00891972"/>
    <w:rsid w:val="00893D49"/>
    <w:rsid w:val="008944FE"/>
    <w:rsid w:val="00895F50"/>
    <w:rsid w:val="008A0B33"/>
    <w:rsid w:val="008A3576"/>
    <w:rsid w:val="008A5ADA"/>
    <w:rsid w:val="008A5CB0"/>
    <w:rsid w:val="008A61D6"/>
    <w:rsid w:val="008A6D14"/>
    <w:rsid w:val="008B1733"/>
    <w:rsid w:val="008B2FDF"/>
    <w:rsid w:val="008B479A"/>
    <w:rsid w:val="008B4871"/>
    <w:rsid w:val="008B6CE7"/>
    <w:rsid w:val="008B7693"/>
    <w:rsid w:val="008C0035"/>
    <w:rsid w:val="008C277F"/>
    <w:rsid w:val="008C372D"/>
    <w:rsid w:val="008E289B"/>
    <w:rsid w:val="008E44C2"/>
    <w:rsid w:val="008F5414"/>
    <w:rsid w:val="008F6220"/>
    <w:rsid w:val="008F723F"/>
    <w:rsid w:val="009006FE"/>
    <w:rsid w:val="00900788"/>
    <w:rsid w:val="00901318"/>
    <w:rsid w:val="00901469"/>
    <w:rsid w:val="00901986"/>
    <w:rsid w:val="00902752"/>
    <w:rsid w:val="00903A11"/>
    <w:rsid w:val="00910ADD"/>
    <w:rsid w:val="0091101B"/>
    <w:rsid w:val="009112DF"/>
    <w:rsid w:val="00912A18"/>
    <w:rsid w:val="00914DA7"/>
    <w:rsid w:val="00915B01"/>
    <w:rsid w:val="00915D80"/>
    <w:rsid w:val="00916B8D"/>
    <w:rsid w:val="00917F57"/>
    <w:rsid w:val="009214C7"/>
    <w:rsid w:val="009237E8"/>
    <w:rsid w:val="0092424B"/>
    <w:rsid w:val="00925847"/>
    <w:rsid w:val="00927409"/>
    <w:rsid w:val="00931338"/>
    <w:rsid w:val="00934A25"/>
    <w:rsid w:val="00934EB9"/>
    <w:rsid w:val="00935C5A"/>
    <w:rsid w:val="00937463"/>
    <w:rsid w:val="00944627"/>
    <w:rsid w:val="00946B91"/>
    <w:rsid w:val="00951FC7"/>
    <w:rsid w:val="009523F9"/>
    <w:rsid w:val="00954EAC"/>
    <w:rsid w:val="00956C09"/>
    <w:rsid w:val="009609A6"/>
    <w:rsid w:val="009635EC"/>
    <w:rsid w:val="00963A00"/>
    <w:rsid w:val="00963A86"/>
    <w:rsid w:val="00963D6F"/>
    <w:rsid w:val="00967F46"/>
    <w:rsid w:val="00971581"/>
    <w:rsid w:val="00972560"/>
    <w:rsid w:val="00976222"/>
    <w:rsid w:val="00976A42"/>
    <w:rsid w:val="00977014"/>
    <w:rsid w:val="009770D0"/>
    <w:rsid w:val="00981EF8"/>
    <w:rsid w:val="009841E3"/>
    <w:rsid w:val="00985226"/>
    <w:rsid w:val="00987E6B"/>
    <w:rsid w:val="00990C25"/>
    <w:rsid w:val="00991499"/>
    <w:rsid w:val="009919F8"/>
    <w:rsid w:val="00992705"/>
    <w:rsid w:val="00993BE0"/>
    <w:rsid w:val="009A083E"/>
    <w:rsid w:val="009A13D7"/>
    <w:rsid w:val="009A1DBF"/>
    <w:rsid w:val="009A335F"/>
    <w:rsid w:val="009A363D"/>
    <w:rsid w:val="009A5345"/>
    <w:rsid w:val="009A5985"/>
    <w:rsid w:val="009A7418"/>
    <w:rsid w:val="009B0DA1"/>
    <w:rsid w:val="009B0E75"/>
    <w:rsid w:val="009B2F7D"/>
    <w:rsid w:val="009B439D"/>
    <w:rsid w:val="009B7B56"/>
    <w:rsid w:val="009C0D1E"/>
    <w:rsid w:val="009C0DF0"/>
    <w:rsid w:val="009C1E31"/>
    <w:rsid w:val="009C2383"/>
    <w:rsid w:val="009C3FE1"/>
    <w:rsid w:val="009C5174"/>
    <w:rsid w:val="009D00AB"/>
    <w:rsid w:val="009D3E30"/>
    <w:rsid w:val="009D4470"/>
    <w:rsid w:val="009D6E20"/>
    <w:rsid w:val="009E4957"/>
    <w:rsid w:val="009E7AA4"/>
    <w:rsid w:val="009E7F1B"/>
    <w:rsid w:val="009F3E52"/>
    <w:rsid w:val="009F7540"/>
    <w:rsid w:val="00A005DB"/>
    <w:rsid w:val="00A00761"/>
    <w:rsid w:val="00A01073"/>
    <w:rsid w:val="00A026D3"/>
    <w:rsid w:val="00A1006E"/>
    <w:rsid w:val="00A10E8A"/>
    <w:rsid w:val="00A14861"/>
    <w:rsid w:val="00A173A6"/>
    <w:rsid w:val="00A21CEE"/>
    <w:rsid w:val="00A234EB"/>
    <w:rsid w:val="00A245B4"/>
    <w:rsid w:val="00A257CC"/>
    <w:rsid w:val="00A32004"/>
    <w:rsid w:val="00A32D8C"/>
    <w:rsid w:val="00A35AAA"/>
    <w:rsid w:val="00A35D27"/>
    <w:rsid w:val="00A42B25"/>
    <w:rsid w:val="00A4500D"/>
    <w:rsid w:val="00A45AAB"/>
    <w:rsid w:val="00A45C39"/>
    <w:rsid w:val="00A47102"/>
    <w:rsid w:val="00A51843"/>
    <w:rsid w:val="00A527D6"/>
    <w:rsid w:val="00A52AE7"/>
    <w:rsid w:val="00A52FA4"/>
    <w:rsid w:val="00A5404D"/>
    <w:rsid w:val="00A5673A"/>
    <w:rsid w:val="00A61893"/>
    <w:rsid w:val="00A63A80"/>
    <w:rsid w:val="00A64F4C"/>
    <w:rsid w:val="00A655A4"/>
    <w:rsid w:val="00A71214"/>
    <w:rsid w:val="00A77BA3"/>
    <w:rsid w:val="00A81BC4"/>
    <w:rsid w:val="00A82E84"/>
    <w:rsid w:val="00A83699"/>
    <w:rsid w:val="00A842F9"/>
    <w:rsid w:val="00A84DE4"/>
    <w:rsid w:val="00A86881"/>
    <w:rsid w:val="00A9091C"/>
    <w:rsid w:val="00A90A25"/>
    <w:rsid w:val="00A916EF"/>
    <w:rsid w:val="00A93F36"/>
    <w:rsid w:val="00A955E3"/>
    <w:rsid w:val="00A95CF4"/>
    <w:rsid w:val="00AA0D07"/>
    <w:rsid w:val="00AA0F52"/>
    <w:rsid w:val="00AA17CB"/>
    <w:rsid w:val="00AA31DF"/>
    <w:rsid w:val="00AA3798"/>
    <w:rsid w:val="00AA41D3"/>
    <w:rsid w:val="00AB4AE3"/>
    <w:rsid w:val="00AB51C4"/>
    <w:rsid w:val="00AB557E"/>
    <w:rsid w:val="00AB5A33"/>
    <w:rsid w:val="00AB7F40"/>
    <w:rsid w:val="00AC4235"/>
    <w:rsid w:val="00AC611A"/>
    <w:rsid w:val="00AC76DC"/>
    <w:rsid w:val="00AD2D8F"/>
    <w:rsid w:val="00AE0F36"/>
    <w:rsid w:val="00AE2BF6"/>
    <w:rsid w:val="00AF20EE"/>
    <w:rsid w:val="00AF2BF9"/>
    <w:rsid w:val="00AF3C03"/>
    <w:rsid w:val="00AF53B3"/>
    <w:rsid w:val="00AF568D"/>
    <w:rsid w:val="00B01C92"/>
    <w:rsid w:val="00B06980"/>
    <w:rsid w:val="00B072E6"/>
    <w:rsid w:val="00B0755F"/>
    <w:rsid w:val="00B07E88"/>
    <w:rsid w:val="00B1043F"/>
    <w:rsid w:val="00B125AA"/>
    <w:rsid w:val="00B13E5F"/>
    <w:rsid w:val="00B1413C"/>
    <w:rsid w:val="00B145A0"/>
    <w:rsid w:val="00B1464A"/>
    <w:rsid w:val="00B16890"/>
    <w:rsid w:val="00B20E8F"/>
    <w:rsid w:val="00B22D55"/>
    <w:rsid w:val="00B23491"/>
    <w:rsid w:val="00B23C76"/>
    <w:rsid w:val="00B27F7F"/>
    <w:rsid w:val="00B31537"/>
    <w:rsid w:val="00B31552"/>
    <w:rsid w:val="00B323CB"/>
    <w:rsid w:val="00B324CD"/>
    <w:rsid w:val="00B343EF"/>
    <w:rsid w:val="00B36EC1"/>
    <w:rsid w:val="00B37A34"/>
    <w:rsid w:val="00B40826"/>
    <w:rsid w:val="00B41DC3"/>
    <w:rsid w:val="00B43EDE"/>
    <w:rsid w:val="00B46B73"/>
    <w:rsid w:val="00B46B91"/>
    <w:rsid w:val="00B47B10"/>
    <w:rsid w:val="00B5035B"/>
    <w:rsid w:val="00B5301C"/>
    <w:rsid w:val="00B534FB"/>
    <w:rsid w:val="00B56E23"/>
    <w:rsid w:val="00B60489"/>
    <w:rsid w:val="00B606E7"/>
    <w:rsid w:val="00B60983"/>
    <w:rsid w:val="00B64460"/>
    <w:rsid w:val="00B65CD6"/>
    <w:rsid w:val="00B6646D"/>
    <w:rsid w:val="00B677F0"/>
    <w:rsid w:val="00B67D79"/>
    <w:rsid w:val="00B71213"/>
    <w:rsid w:val="00B7149D"/>
    <w:rsid w:val="00B77261"/>
    <w:rsid w:val="00B7746D"/>
    <w:rsid w:val="00B843D3"/>
    <w:rsid w:val="00B90C50"/>
    <w:rsid w:val="00B94175"/>
    <w:rsid w:val="00B94743"/>
    <w:rsid w:val="00B9477E"/>
    <w:rsid w:val="00B975AA"/>
    <w:rsid w:val="00BA11B9"/>
    <w:rsid w:val="00BA23E3"/>
    <w:rsid w:val="00BA3280"/>
    <w:rsid w:val="00BA506D"/>
    <w:rsid w:val="00BA511E"/>
    <w:rsid w:val="00BA77AE"/>
    <w:rsid w:val="00BA7817"/>
    <w:rsid w:val="00BB218B"/>
    <w:rsid w:val="00BB2788"/>
    <w:rsid w:val="00BB36FC"/>
    <w:rsid w:val="00BB43FF"/>
    <w:rsid w:val="00BB5884"/>
    <w:rsid w:val="00BB79DE"/>
    <w:rsid w:val="00BC1230"/>
    <w:rsid w:val="00BC15DA"/>
    <w:rsid w:val="00BC607C"/>
    <w:rsid w:val="00BC6AEB"/>
    <w:rsid w:val="00BD5C36"/>
    <w:rsid w:val="00BD634A"/>
    <w:rsid w:val="00BE049E"/>
    <w:rsid w:val="00BE3EEF"/>
    <w:rsid w:val="00BE512E"/>
    <w:rsid w:val="00BE76BA"/>
    <w:rsid w:val="00BF0693"/>
    <w:rsid w:val="00BF0ED4"/>
    <w:rsid w:val="00BF291E"/>
    <w:rsid w:val="00BF29E6"/>
    <w:rsid w:val="00BF7D83"/>
    <w:rsid w:val="00C03795"/>
    <w:rsid w:val="00C04030"/>
    <w:rsid w:val="00C056E8"/>
    <w:rsid w:val="00C06799"/>
    <w:rsid w:val="00C16120"/>
    <w:rsid w:val="00C16A3B"/>
    <w:rsid w:val="00C1753C"/>
    <w:rsid w:val="00C17F14"/>
    <w:rsid w:val="00C259A7"/>
    <w:rsid w:val="00C27382"/>
    <w:rsid w:val="00C34B27"/>
    <w:rsid w:val="00C36470"/>
    <w:rsid w:val="00C5291D"/>
    <w:rsid w:val="00C55A53"/>
    <w:rsid w:val="00C55A62"/>
    <w:rsid w:val="00C56505"/>
    <w:rsid w:val="00C573F2"/>
    <w:rsid w:val="00C575B2"/>
    <w:rsid w:val="00C57F43"/>
    <w:rsid w:val="00C61CCC"/>
    <w:rsid w:val="00C61F61"/>
    <w:rsid w:val="00C64B15"/>
    <w:rsid w:val="00C65584"/>
    <w:rsid w:val="00C66D2C"/>
    <w:rsid w:val="00C70124"/>
    <w:rsid w:val="00C72361"/>
    <w:rsid w:val="00C74811"/>
    <w:rsid w:val="00C754B5"/>
    <w:rsid w:val="00C77423"/>
    <w:rsid w:val="00C77B51"/>
    <w:rsid w:val="00C77EDA"/>
    <w:rsid w:val="00C82018"/>
    <w:rsid w:val="00C8311B"/>
    <w:rsid w:val="00C84946"/>
    <w:rsid w:val="00C85ABB"/>
    <w:rsid w:val="00C86822"/>
    <w:rsid w:val="00C8747A"/>
    <w:rsid w:val="00C87E72"/>
    <w:rsid w:val="00C92904"/>
    <w:rsid w:val="00C92C8B"/>
    <w:rsid w:val="00C93EB2"/>
    <w:rsid w:val="00C94611"/>
    <w:rsid w:val="00C9646F"/>
    <w:rsid w:val="00CA003B"/>
    <w:rsid w:val="00CA19F8"/>
    <w:rsid w:val="00CA20EA"/>
    <w:rsid w:val="00CA35E8"/>
    <w:rsid w:val="00CA459F"/>
    <w:rsid w:val="00CA542B"/>
    <w:rsid w:val="00CA6080"/>
    <w:rsid w:val="00CA67CD"/>
    <w:rsid w:val="00CB254C"/>
    <w:rsid w:val="00CB366C"/>
    <w:rsid w:val="00CB4184"/>
    <w:rsid w:val="00CB71A9"/>
    <w:rsid w:val="00CC1192"/>
    <w:rsid w:val="00CC30CB"/>
    <w:rsid w:val="00CC4BDA"/>
    <w:rsid w:val="00CC67ED"/>
    <w:rsid w:val="00CC7CD4"/>
    <w:rsid w:val="00CD375E"/>
    <w:rsid w:val="00CD5628"/>
    <w:rsid w:val="00CD6B5B"/>
    <w:rsid w:val="00CE0609"/>
    <w:rsid w:val="00CE175E"/>
    <w:rsid w:val="00CE3625"/>
    <w:rsid w:val="00CE4EB6"/>
    <w:rsid w:val="00CE543F"/>
    <w:rsid w:val="00CF04EC"/>
    <w:rsid w:val="00CF24EE"/>
    <w:rsid w:val="00CF2DB9"/>
    <w:rsid w:val="00CF2F91"/>
    <w:rsid w:val="00CF3977"/>
    <w:rsid w:val="00CF612B"/>
    <w:rsid w:val="00CF6C12"/>
    <w:rsid w:val="00D10B6F"/>
    <w:rsid w:val="00D14699"/>
    <w:rsid w:val="00D14E8E"/>
    <w:rsid w:val="00D160DB"/>
    <w:rsid w:val="00D16245"/>
    <w:rsid w:val="00D163DD"/>
    <w:rsid w:val="00D16785"/>
    <w:rsid w:val="00D2009D"/>
    <w:rsid w:val="00D203A4"/>
    <w:rsid w:val="00D21424"/>
    <w:rsid w:val="00D22BBA"/>
    <w:rsid w:val="00D22E86"/>
    <w:rsid w:val="00D23891"/>
    <w:rsid w:val="00D242EC"/>
    <w:rsid w:val="00D245D3"/>
    <w:rsid w:val="00D30DAA"/>
    <w:rsid w:val="00D33015"/>
    <w:rsid w:val="00D33195"/>
    <w:rsid w:val="00D338C3"/>
    <w:rsid w:val="00D3400E"/>
    <w:rsid w:val="00D36C22"/>
    <w:rsid w:val="00D36EC3"/>
    <w:rsid w:val="00D410B9"/>
    <w:rsid w:val="00D425DD"/>
    <w:rsid w:val="00D428D9"/>
    <w:rsid w:val="00D43AAD"/>
    <w:rsid w:val="00D44105"/>
    <w:rsid w:val="00D454CB"/>
    <w:rsid w:val="00D45594"/>
    <w:rsid w:val="00D46310"/>
    <w:rsid w:val="00D54C86"/>
    <w:rsid w:val="00D55E91"/>
    <w:rsid w:val="00D575B6"/>
    <w:rsid w:val="00D60E37"/>
    <w:rsid w:val="00D61825"/>
    <w:rsid w:val="00D6197E"/>
    <w:rsid w:val="00D61C3E"/>
    <w:rsid w:val="00D63AD0"/>
    <w:rsid w:val="00D65DD1"/>
    <w:rsid w:val="00D744C9"/>
    <w:rsid w:val="00D74517"/>
    <w:rsid w:val="00D74611"/>
    <w:rsid w:val="00D74BBE"/>
    <w:rsid w:val="00D75D0C"/>
    <w:rsid w:val="00D81150"/>
    <w:rsid w:val="00D8206F"/>
    <w:rsid w:val="00D824DB"/>
    <w:rsid w:val="00D84754"/>
    <w:rsid w:val="00D8491E"/>
    <w:rsid w:val="00D86591"/>
    <w:rsid w:val="00D86E91"/>
    <w:rsid w:val="00D91A4E"/>
    <w:rsid w:val="00D92297"/>
    <w:rsid w:val="00D92565"/>
    <w:rsid w:val="00D93614"/>
    <w:rsid w:val="00D9429E"/>
    <w:rsid w:val="00D944FE"/>
    <w:rsid w:val="00D96070"/>
    <w:rsid w:val="00D96F26"/>
    <w:rsid w:val="00DA0BFB"/>
    <w:rsid w:val="00DA1739"/>
    <w:rsid w:val="00DA29D9"/>
    <w:rsid w:val="00DA3452"/>
    <w:rsid w:val="00DA45E7"/>
    <w:rsid w:val="00DA4A3C"/>
    <w:rsid w:val="00DA746E"/>
    <w:rsid w:val="00DB1599"/>
    <w:rsid w:val="00DB177A"/>
    <w:rsid w:val="00DB342B"/>
    <w:rsid w:val="00DB5650"/>
    <w:rsid w:val="00DB5932"/>
    <w:rsid w:val="00DB6CB6"/>
    <w:rsid w:val="00DC2F0D"/>
    <w:rsid w:val="00DC3C9B"/>
    <w:rsid w:val="00DC725B"/>
    <w:rsid w:val="00DD153A"/>
    <w:rsid w:val="00DD2830"/>
    <w:rsid w:val="00DD31DB"/>
    <w:rsid w:val="00DD3A08"/>
    <w:rsid w:val="00DD50F7"/>
    <w:rsid w:val="00DD5B5D"/>
    <w:rsid w:val="00DE28E8"/>
    <w:rsid w:val="00DE3458"/>
    <w:rsid w:val="00DE3A2C"/>
    <w:rsid w:val="00DE4182"/>
    <w:rsid w:val="00DF0A14"/>
    <w:rsid w:val="00DF10C9"/>
    <w:rsid w:val="00DF1827"/>
    <w:rsid w:val="00DF4976"/>
    <w:rsid w:val="00DF4BB0"/>
    <w:rsid w:val="00DF4E9E"/>
    <w:rsid w:val="00DF62FD"/>
    <w:rsid w:val="00DF669A"/>
    <w:rsid w:val="00DF669B"/>
    <w:rsid w:val="00DF70C4"/>
    <w:rsid w:val="00DF77BC"/>
    <w:rsid w:val="00E03A86"/>
    <w:rsid w:val="00E05C4F"/>
    <w:rsid w:val="00E05F38"/>
    <w:rsid w:val="00E10D33"/>
    <w:rsid w:val="00E10DC1"/>
    <w:rsid w:val="00E123A1"/>
    <w:rsid w:val="00E12524"/>
    <w:rsid w:val="00E134D1"/>
    <w:rsid w:val="00E13A55"/>
    <w:rsid w:val="00E13A7D"/>
    <w:rsid w:val="00E150B1"/>
    <w:rsid w:val="00E16207"/>
    <w:rsid w:val="00E16ABF"/>
    <w:rsid w:val="00E17170"/>
    <w:rsid w:val="00E242AB"/>
    <w:rsid w:val="00E30085"/>
    <w:rsid w:val="00E30163"/>
    <w:rsid w:val="00E31151"/>
    <w:rsid w:val="00E3470C"/>
    <w:rsid w:val="00E34A9D"/>
    <w:rsid w:val="00E40565"/>
    <w:rsid w:val="00E43C21"/>
    <w:rsid w:val="00E4632C"/>
    <w:rsid w:val="00E46791"/>
    <w:rsid w:val="00E476CB"/>
    <w:rsid w:val="00E50C1E"/>
    <w:rsid w:val="00E510E1"/>
    <w:rsid w:val="00E51D95"/>
    <w:rsid w:val="00E52168"/>
    <w:rsid w:val="00E561C9"/>
    <w:rsid w:val="00E56A89"/>
    <w:rsid w:val="00E6563C"/>
    <w:rsid w:val="00E66E73"/>
    <w:rsid w:val="00E709F1"/>
    <w:rsid w:val="00E72246"/>
    <w:rsid w:val="00E746EF"/>
    <w:rsid w:val="00E74FA9"/>
    <w:rsid w:val="00E750C7"/>
    <w:rsid w:val="00E75B44"/>
    <w:rsid w:val="00E76F82"/>
    <w:rsid w:val="00E77E9E"/>
    <w:rsid w:val="00E80ED7"/>
    <w:rsid w:val="00E84A37"/>
    <w:rsid w:val="00E84C03"/>
    <w:rsid w:val="00E900B9"/>
    <w:rsid w:val="00E922D9"/>
    <w:rsid w:val="00E927B0"/>
    <w:rsid w:val="00E92E20"/>
    <w:rsid w:val="00E93ACD"/>
    <w:rsid w:val="00EA171B"/>
    <w:rsid w:val="00EA4FB9"/>
    <w:rsid w:val="00EA5DAD"/>
    <w:rsid w:val="00EA5EB8"/>
    <w:rsid w:val="00EB1A96"/>
    <w:rsid w:val="00EB280B"/>
    <w:rsid w:val="00EB4B8A"/>
    <w:rsid w:val="00EC0B8F"/>
    <w:rsid w:val="00EC2F7B"/>
    <w:rsid w:val="00EC5027"/>
    <w:rsid w:val="00EC5EE7"/>
    <w:rsid w:val="00EC7480"/>
    <w:rsid w:val="00EC762D"/>
    <w:rsid w:val="00ED17FA"/>
    <w:rsid w:val="00ED18DA"/>
    <w:rsid w:val="00ED3E11"/>
    <w:rsid w:val="00ED4A05"/>
    <w:rsid w:val="00ED7434"/>
    <w:rsid w:val="00EE152F"/>
    <w:rsid w:val="00EE227E"/>
    <w:rsid w:val="00EE40C8"/>
    <w:rsid w:val="00EE5619"/>
    <w:rsid w:val="00EE6B28"/>
    <w:rsid w:val="00EE7CC9"/>
    <w:rsid w:val="00EF05B8"/>
    <w:rsid w:val="00EF11CF"/>
    <w:rsid w:val="00EF1570"/>
    <w:rsid w:val="00EF1814"/>
    <w:rsid w:val="00EF1C6D"/>
    <w:rsid w:val="00EF34A3"/>
    <w:rsid w:val="00EF3CC8"/>
    <w:rsid w:val="00EF761B"/>
    <w:rsid w:val="00F057BF"/>
    <w:rsid w:val="00F05DB3"/>
    <w:rsid w:val="00F139E1"/>
    <w:rsid w:val="00F1410A"/>
    <w:rsid w:val="00F2236A"/>
    <w:rsid w:val="00F23766"/>
    <w:rsid w:val="00F252C9"/>
    <w:rsid w:val="00F30A01"/>
    <w:rsid w:val="00F31E37"/>
    <w:rsid w:val="00F33F98"/>
    <w:rsid w:val="00F34006"/>
    <w:rsid w:val="00F35B7C"/>
    <w:rsid w:val="00F36F11"/>
    <w:rsid w:val="00F3748A"/>
    <w:rsid w:val="00F40A4A"/>
    <w:rsid w:val="00F42B43"/>
    <w:rsid w:val="00F42ECC"/>
    <w:rsid w:val="00F44B6D"/>
    <w:rsid w:val="00F460CC"/>
    <w:rsid w:val="00F4688C"/>
    <w:rsid w:val="00F516AC"/>
    <w:rsid w:val="00F51749"/>
    <w:rsid w:val="00F54E0E"/>
    <w:rsid w:val="00F55652"/>
    <w:rsid w:val="00F55BB3"/>
    <w:rsid w:val="00F56129"/>
    <w:rsid w:val="00F57044"/>
    <w:rsid w:val="00F60911"/>
    <w:rsid w:val="00F61B51"/>
    <w:rsid w:val="00F64B45"/>
    <w:rsid w:val="00F66B9B"/>
    <w:rsid w:val="00F67A29"/>
    <w:rsid w:val="00F72AFE"/>
    <w:rsid w:val="00F76E08"/>
    <w:rsid w:val="00F77299"/>
    <w:rsid w:val="00F80BE7"/>
    <w:rsid w:val="00F855A6"/>
    <w:rsid w:val="00F85704"/>
    <w:rsid w:val="00F907CC"/>
    <w:rsid w:val="00F918C7"/>
    <w:rsid w:val="00F93068"/>
    <w:rsid w:val="00F93602"/>
    <w:rsid w:val="00F940C7"/>
    <w:rsid w:val="00F948AA"/>
    <w:rsid w:val="00F963E7"/>
    <w:rsid w:val="00F97CB1"/>
    <w:rsid w:val="00F97CEE"/>
    <w:rsid w:val="00FA0811"/>
    <w:rsid w:val="00FA5801"/>
    <w:rsid w:val="00FA5B50"/>
    <w:rsid w:val="00FB3014"/>
    <w:rsid w:val="00FB72C3"/>
    <w:rsid w:val="00FB732F"/>
    <w:rsid w:val="00FB791D"/>
    <w:rsid w:val="00FC0E6E"/>
    <w:rsid w:val="00FC177A"/>
    <w:rsid w:val="00FC1B8B"/>
    <w:rsid w:val="00FC2779"/>
    <w:rsid w:val="00FC5406"/>
    <w:rsid w:val="00FC6D39"/>
    <w:rsid w:val="00FC7262"/>
    <w:rsid w:val="00FD1347"/>
    <w:rsid w:val="00FD1F50"/>
    <w:rsid w:val="00FD2A63"/>
    <w:rsid w:val="00FD2D5C"/>
    <w:rsid w:val="00FD65F1"/>
    <w:rsid w:val="00FD74E6"/>
    <w:rsid w:val="00FE00EB"/>
    <w:rsid w:val="00FE208E"/>
    <w:rsid w:val="00FE252F"/>
    <w:rsid w:val="00FE25BD"/>
    <w:rsid w:val="00FE47FD"/>
    <w:rsid w:val="00FF5BCB"/>
    <w:rsid w:val="00FF60A5"/>
    <w:rsid w:val="00FF6D26"/>
    <w:rsid w:val="00FF786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8546E"/>
  <w15:chartTrackingRefBased/>
  <w15:docId w15:val="{AF51CDD5-5896-496A-A742-F3DF26EE4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56C09"/>
    <w:pPr>
      <w:jc w:val="both"/>
    </w:pPr>
    <w:rPr>
      <w:sz w:val="24"/>
    </w:rPr>
  </w:style>
  <w:style w:type="paragraph" w:styleId="Nadpis1">
    <w:name w:val="heading 1"/>
    <w:basedOn w:val="Normlny"/>
    <w:next w:val="Normlny"/>
    <w:link w:val="Nadpis1Char"/>
    <w:autoRedefine/>
    <w:uiPriority w:val="9"/>
    <w:qFormat/>
    <w:rsid w:val="0003007C"/>
    <w:pPr>
      <w:keepNext/>
      <w:keepLines/>
      <w:tabs>
        <w:tab w:val="left" w:pos="284"/>
      </w:tabs>
      <w:spacing w:before="240" w:after="240" w:line="240" w:lineRule="auto"/>
      <w:outlineLvl w:val="0"/>
    </w:pPr>
    <w:rPr>
      <w:rFonts w:ascii="Calibri" w:eastAsiaTheme="majorEastAsia" w:hAnsi="Calibri" w:cs="Times New Roman"/>
      <w:b/>
      <w:color w:val="2E74B5" w:themeColor="accent1" w:themeShade="BF"/>
      <w:sz w:val="32"/>
      <w:szCs w:val="32"/>
    </w:rPr>
  </w:style>
  <w:style w:type="paragraph" w:styleId="Nadpis2">
    <w:name w:val="heading 2"/>
    <w:basedOn w:val="Normlny"/>
    <w:next w:val="Normlny"/>
    <w:link w:val="Nadpis2Char"/>
    <w:autoRedefine/>
    <w:uiPriority w:val="9"/>
    <w:unhideWhenUsed/>
    <w:qFormat/>
    <w:rsid w:val="008840B6"/>
    <w:pPr>
      <w:keepNext/>
      <w:keepLines/>
      <w:tabs>
        <w:tab w:val="left" w:pos="709"/>
        <w:tab w:val="left" w:pos="851"/>
      </w:tabs>
      <w:spacing w:before="240" w:after="0"/>
      <w:outlineLvl w:val="1"/>
    </w:pPr>
    <w:rPr>
      <w:rFonts w:eastAsiaTheme="majorEastAsia" w:cstheme="majorBidi"/>
      <w:b/>
      <w:color w:val="2E74B5" w:themeColor="accent1" w:themeShade="BF"/>
      <w:sz w:val="28"/>
      <w:szCs w:val="24"/>
    </w:rPr>
  </w:style>
  <w:style w:type="paragraph" w:styleId="Nadpis3">
    <w:name w:val="heading 3"/>
    <w:basedOn w:val="Normlny"/>
    <w:next w:val="Normlny"/>
    <w:link w:val="Nadpis3Char"/>
    <w:uiPriority w:val="9"/>
    <w:unhideWhenUsed/>
    <w:qFormat/>
    <w:rsid w:val="000856B3"/>
    <w:pPr>
      <w:keepNext/>
      <w:keepLines/>
      <w:spacing w:before="40" w:after="0" w:line="240" w:lineRule="auto"/>
      <w:outlineLvl w:val="2"/>
    </w:pPr>
    <w:rPr>
      <w:rFonts w:asciiTheme="majorHAnsi" w:eastAsiaTheme="majorEastAsia" w:hAnsiTheme="majorHAnsi" w:cstheme="majorBidi"/>
      <w:color w:val="2E74B5" w:themeColor="accent1" w:themeShade="BF"/>
      <w:sz w:val="28"/>
      <w:szCs w:val="28"/>
    </w:rPr>
  </w:style>
  <w:style w:type="paragraph" w:styleId="Nadpis4">
    <w:name w:val="heading 4"/>
    <w:basedOn w:val="Normlny"/>
    <w:next w:val="Normlny"/>
    <w:link w:val="Nadpis4Char"/>
    <w:uiPriority w:val="9"/>
    <w:semiHidden/>
    <w:unhideWhenUsed/>
    <w:qFormat/>
    <w:rsid w:val="000856B3"/>
    <w:pPr>
      <w:keepNext/>
      <w:keepLines/>
      <w:spacing w:before="40" w:after="0"/>
      <w:outlineLvl w:val="3"/>
    </w:pPr>
    <w:rPr>
      <w:rFonts w:asciiTheme="majorHAnsi" w:eastAsiaTheme="majorEastAsia" w:hAnsiTheme="majorHAnsi" w:cstheme="majorBidi"/>
      <w:color w:val="2E74B5" w:themeColor="accent1" w:themeShade="BF"/>
      <w:szCs w:val="24"/>
    </w:rPr>
  </w:style>
  <w:style w:type="paragraph" w:styleId="Nadpis5">
    <w:name w:val="heading 5"/>
    <w:basedOn w:val="Normlny"/>
    <w:next w:val="Normlny"/>
    <w:link w:val="Nadpis5Char"/>
    <w:uiPriority w:val="9"/>
    <w:semiHidden/>
    <w:unhideWhenUsed/>
    <w:qFormat/>
    <w:rsid w:val="000856B3"/>
    <w:pPr>
      <w:keepNext/>
      <w:keepLines/>
      <w:spacing w:before="40" w:after="0"/>
      <w:outlineLvl w:val="4"/>
    </w:pPr>
    <w:rPr>
      <w:rFonts w:asciiTheme="majorHAnsi" w:eastAsiaTheme="majorEastAsia" w:hAnsiTheme="majorHAnsi" w:cstheme="majorBidi"/>
      <w:caps/>
      <w:color w:val="2E74B5" w:themeColor="accent1" w:themeShade="BF"/>
    </w:rPr>
  </w:style>
  <w:style w:type="paragraph" w:styleId="Nadpis6">
    <w:name w:val="heading 6"/>
    <w:basedOn w:val="Normlny"/>
    <w:next w:val="Normlny"/>
    <w:link w:val="Nadpis6Char"/>
    <w:uiPriority w:val="9"/>
    <w:semiHidden/>
    <w:unhideWhenUsed/>
    <w:qFormat/>
    <w:rsid w:val="000856B3"/>
    <w:pPr>
      <w:keepNext/>
      <w:keepLines/>
      <w:spacing w:before="40" w:after="0"/>
      <w:outlineLvl w:val="5"/>
    </w:pPr>
    <w:rPr>
      <w:rFonts w:asciiTheme="majorHAnsi" w:eastAsiaTheme="majorEastAsia" w:hAnsiTheme="majorHAnsi" w:cstheme="majorBidi"/>
      <w:i/>
      <w:iCs/>
      <w:caps/>
      <w:color w:val="1F4E79" w:themeColor="accent1" w:themeShade="80"/>
    </w:rPr>
  </w:style>
  <w:style w:type="paragraph" w:styleId="Nadpis7">
    <w:name w:val="heading 7"/>
    <w:basedOn w:val="Normlny"/>
    <w:next w:val="Normlny"/>
    <w:link w:val="Nadpis7Char"/>
    <w:uiPriority w:val="9"/>
    <w:semiHidden/>
    <w:unhideWhenUsed/>
    <w:qFormat/>
    <w:rsid w:val="000856B3"/>
    <w:pPr>
      <w:keepNext/>
      <w:keepLines/>
      <w:spacing w:before="40" w:after="0"/>
      <w:outlineLvl w:val="6"/>
    </w:pPr>
    <w:rPr>
      <w:rFonts w:asciiTheme="majorHAnsi" w:eastAsiaTheme="majorEastAsia" w:hAnsiTheme="majorHAnsi" w:cstheme="majorBidi"/>
      <w:b/>
      <w:bCs/>
      <w:color w:val="1F4E79" w:themeColor="accent1" w:themeShade="80"/>
    </w:rPr>
  </w:style>
  <w:style w:type="paragraph" w:styleId="Nadpis8">
    <w:name w:val="heading 8"/>
    <w:basedOn w:val="Normlny"/>
    <w:next w:val="Normlny"/>
    <w:link w:val="Nadpis8Char"/>
    <w:uiPriority w:val="9"/>
    <w:semiHidden/>
    <w:unhideWhenUsed/>
    <w:qFormat/>
    <w:rsid w:val="000856B3"/>
    <w:pPr>
      <w:keepNext/>
      <w:keepLines/>
      <w:spacing w:before="40" w:after="0"/>
      <w:outlineLvl w:val="7"/>
    </w:pPr>
    <w:rPr>
      <w:rFonts w:asciiTheme="majorHAnsi" w:eastAsiaTheme="majorEastAsia" w:hAnsiTheme="majorHAnsi" w:cstheme="majorBidi"/>
      <w:b/>
      <w:bCs/>
      <w:i/>
      <w:iCs/>
      <w:color w:val="1F4E79" w:themeColor="accent1" w:themeShade="80"/>
    </w:rPr>
  </w:style>
  <w:style w:type="paragraph" w:styleId="Nadpis9">
    <w:name w:val="heading 9"/>
    <w:basedOn w:val="Normlny"/>
    <w:next w:val="Normlny"/>
    <w:link w:val="Nadpis9Char"/>
    <w:uiPriority w:val="9"/>
    <w:semiHidden/>
    <w:unhideWhenUsed/>
    <w:qFormat/>
    <w:rsid w:val="000856B3"/>
    <w:pPr>
      <w:keepNext/>
      <w:keepLines/>
      <w:spacing w:before="40" w:after="0"/>
      <w:outlineLvl w:val="8"/>
    </w:pPr>
    <w:rPr>
      <w:rFonts w:asciiTheme="majorHAnsi" w:eastAsiaTheme="majorEastAsia" w:hAnsiTheme="majorHAnsi" w:cstheme="majorBidi"/>
      <w:i/>
      <w:iCs/>
      <w:color w:val="1F4E79" w:themeColor="accent1" w:themeShade="8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3A45FF"/>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A45FF"/>
  </w:style>
  <w:style w:type="paragraph" w:styleId="Pta">
    <w:name w:val="footer"/>
    <w:basedOn w:val="Normlny"/>
    <w:link w:val="PtaChar"/>
    <w:uiPriority w:val="99"/>
    <w:unhideWhenUsed/>
    <w:rsid w:val="003A45FF"/>
    <w:pPr>
      <w:tabs>
        <w:tab w:val="center" w:pos="4536"/>
        <w:tab w:val="right" w:pos="9072"/>
      </w:tabs>
      <w:spacing w:after="0" w:line="240" w:lineRule="auto"/>
    </w:pPr>
  </w:style>
  <w:style w:type="character" w:customStyle="1" w:styleId="PtaChar">
    <w:name w:val="Päta Char"/>
    <w:basedOn w:val="Predvolenpsmoodseku"/>
    <w:link w:val="Pta"/>
    <w:uiPriority w:val="99"/>
    <w:rsid w:val="003A45FF"/>
  </w:style>
  <w:style w:type="character" w:styleId="Hypertextovprepojenie">
    <w:name w:val="Hyperlink"/>
    <w:basedOn w:val="Predvolenpsmoodseku"/>
    <w:uiPriority w:val="99"/>
    <w:unhideWhenUsed/>
    <w:rsid w:val="00316A79"/>
    <w:rPr>
      <w:color w:val="0000FF"/>
      <w:u w:val="single"/>
    </w:rPr>
  </w:style>
  <w:style w:type="character" w:customStyle="1" w:styleId="Nadpis1Char">
    <w:name w:val="Nadpis 1 Char"/>
    <w:basedOn w:val="Predvolenpsmoodseku"/>
    <w:link w:val="Nadpis1"/>
    <w:uiPriority w:val="9"/>
    <w:rsid w:val="0003007C"/>
    <w:rPr>
      <w:rFonts w:ascii="Calibri" w:eastAsiaTheme="majorEastAsia" w:hAnsi="Calibri" w:cs="Times New Roman"/>
      <w:b/>
      <w:color w:val="2E74B5" w:themeColor="accent1" w:themeShade="BF"/>
      <w:sz w:val="32"/>
      <w:szCs w:val="32"/>
    </w:rPr>
  </w:style>
  <w:style w:type="character" w:customStyle="1" w:styleId="Nadpis2Char">
    <w:name w:val="Nadpis 2 Char"/>
    <w:basedOn w:val="Predvolenpsmoodseku"/>
    <w:link w:val="Nadpis2"/>
    <w:uiPriority w:val="9"/>
    <w:rsid w:val="008840B6"/>
    <w:rPr>
      <w:rFonts w:eastAsiaTheme="majorEastAsia" w:cstheme="majorBidi"/>
      <w:b/>
      <w:color w:val="2E74B5" w:themeColor="accent1" w:themeShade="BF"/>
      <w:sz w:val="28"/>
      <w:szCs w:val="24"/>
    </w:rPr>
  </w:style>
  <w:style w:type="character" w:customStyle="1" w:styleId="Nadpis3Char">
    <w:name w:val="Nadpis 3 Char"/>
    <w:basedOn w:val="Predvolenpsmoodseku"/>
    <w:link w:val="Nadpis3"/>
    <w:uiPriority w:val="9"/>
    <w:rsid w:val="000856B3"/>
    <w:rPr>
      <w:rFonts w:asciiTheme="majorHAnsi" w:eastAsiaTheme="majorEastAsia" w:hAnsiTheme="majorHAnsi" w:cstheme="majorBidi"/>
      <w:color w:val="2E74B5" w:themeColor="accent1" w:themeShade="BF"/>
      <w:sz w:val="28"/>
      <w:szCs w:val="28"/>
    </w:rPr>
  </w:style>
  <w:style w:type="character" w:customStyle="1" w:styleId="Nadpis4Char">
    <w:name w:val="Nadpis 4 Char"/>
    <w:basedOn w:val="Predvolenpsmoodseku"/>
    <w:link w:val="Nadpis4"/>
    <w:uiPriority w:val="9"/>
    <w:semiHidden/>
    <w:rsid w:val="000856B3"/>
    <w:rPr>
      <w:rFonts w:asciiTheme="majorHAnsi" w:eastAsiaTheme="majorEastAsia" w:hAnsiTheme="majorHAnsi" w:cstheme="majorBidi"/>
      <w:color w:val="2E74B5" w:themeColor="accent1" w:themeShade="BF"/>
      <w:sz w:val="24"/>
      <w:szCs w:val="24"/>
    </w:rPr>
  </w:style>
  <w:style w:type="character" w:customStyle="1" w:styleId="Nadpis5Char">
    <w:name w:val="Nadpis 5 Char"/>
    <w:basedOn w:val="Predvolenpsmoodseku"/>
    <w:link w:val="Nadpis5"/>
    <w:uiPriority w:val="9"/>
    <w:semiHidden/>
    <w:rsid w:val="000856B3"/>
    <w:rPr>
      <w:rFonts w:asciiTheme="majorHAnsi" w:eastAsiaTheme="majorEastAsia" w:hAnsiTheme="majorHAnsi" w:cstheme="majorBidi"/>
      <w:caps/>
      <w:color w:val="2E74B5" w:themeColor="accent1" w:themeShade="BF"/>
    </w:rPr>
  </w:style>
  <w:style w:type="character" w:customStyle="1" w:styleId="Nadpis6Char">
    <w:name w:val="Nadpis 6 Char"/>
    <w:basedOn w:val="Predvolenpsmoodseku"/>
    <w:link w:val="Nadpis6"/>
    <w:uiPriority w:val="9"/>
    <w:semiHidden/>
    <w:rsid w:val="000856B3"/>
    <w:rPr>
      <w:rFonts w:asciiTheme="majorHAnsi" w:eastAsiaTheme="majorEastAsia" w:hAnsiTheme="majorHAnsi" w:cstheme="majorBidi"/>
      <w:i/>
      <w:iCs/>
      <w:caps/>
      <w:color w:val="1F4E79" w:themeColor="accent1" w:themeShade="80"/>
    </w:rPr>
  </w:style>
  <w:style w:type="character" w:customStyle="1" w:styleId="Nadpis7Char">
    <w:name w:val="Nadpis 7 Char"/>
    <w:basedOn w:val="Predvolenpsmoodseku"/>
    <w:link w:val="Nadpis7"/>
    <w:uiPriority w:val="9"/>
    <w:semiHidden/>
    <w:rsid w:val="000856B3"/>
    <w:rPr>
      <w:rFonts w:asciiTheme="majorHAnsi" w:eastAsiaTheme="majorEastAsia" w:hAnsiTheme="majorHAnsi" w:cstheme="majorBidi"/>
      <w:b/>
      <w:bCs/>
      <w:color w:val="1F4E79" w:themeColor="accent1" w:themeShade="80"/>
    </w:rPr>
  </w:style>
  <w:style w:type="character" w:customStyle="1" w:styleId="Nadpis8Char">
    <w:name w:val="Nadpis 8 Char"/>
    <w:basedOn w:val="Predvolenpsmoodseku"/>
    <w:link w:val="Nadpis8"/>
    <w:uiPriority w:val="9"/>
    <w:semiHidden/>
    <w:rsid w:val="000856B3"/>
    <w:rPr>
      <w:rFonts w:asciiTheme="majorHAnsi" w:eastAsiaTheme="majorEastAsia" w:hAnsiTheme="majorHAnsi" w:cstheme="majorBidi"/>
      <w:b/>
      <w:bCs/>
      <w:i/>
      <w:iCs/>
      <w:color w:val="1F4E79" w:themeColor="accent1" w:themeShade="80"/>
    </w:rPr>
  </w:style>
  <w:style w:type="character" w:customStyle="1" w:styleId="Nadpis9Char">
    <w:name w:val="Nadpis 9 Char"/>
    <w:basedOn w:val="Predvolenpsmoodseku"/>
    <w:link w:val="Nadpis9"/>
    <w:uiPriority w:val="9"/>
    <w:semiHidden/>
    <w:rsid w:val="000856B3"/>
    <w:rPr>
      <w:rFonts w:asciiTheme="majorHAnsi" w:eastAsiaTheme="majorEastAsia" w:hAnsiTheme="majorHAnsi" w:cstheme="majorBidi"/>
      <w:i/>
      <w:iCs/>
      <w:color w:val="1F4E79" w:themeColor="accent1" w:themeShade="80"/>
    </w:rPr>
  </w:style>
  <w:style w:type="paragraph" w:styleId="Popis">
    <w:name w:val="caption"/>
    <w:basedOn w:val="Normlny"/>
    <w:next w:val="Normlny"/>
    <w:uiPriority w:val="35"/>
    <w:semiHidden/>
    <w:unhideWhenUsed/>
    <w:qFormat/>
    <w:rsid w:val="000856B3"/>
    <w:pPr>
      <w:spacing w:line="240" w:lineRule="auto"/>
    </w:pPr>
    <w:rPr>
      <w:b/>
      <w:bCs/>
      <w:smallCaps/>
      <w:color w:val="44546A" w:themeColor="text2"/>
    </w:rPr>
  </w:style>
  <w:style w:type="paragraph" w:styleId="Nzov">
    <w:name w:val="Title"/>
    <w:basedOn w:val="Normlny"/>
    <w:next w:val="Normlny"/>
    <w:link w:val="NzovChar"/>
    <w:uiPriority w:val="10"/>
    <w:qFormat/>
    <w:rsid w:val="000856B3"/>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NzovChar">
    <w:name w:val="Názov Char"/>
    <w:basedOn w:val="Predvolenpsmoodseku"/>
    <w:link w:val="Nzov"/>
    <w:uiPriority w:val="10"/>
    <w:rsid w:val="000856B3"/>
    <w:rPr>
      <w:rFonts w:asciiTheme="majorHAnsi" w:eastAsiaTheme="majorEastAsia" w:hAnsiTheme="majorHAnsi" w:cstheme="majorBidi"/>
      <w:caps/>
      <w:color w:val="44546A" w:themeColor="text2"/>
      <w:spacing w:val="-15"/>
      <w:sz w:val="72"/>
      <w:szCs w:val="72"/>
    </w:rPr>
  </w:style>
  <w:style w:type="paragraph" w:styleId="Podtitul">
    <w:name w:val="Subtitle"/>
    <w:basedOn w:val="Normlny"/>
    <w:next w:val="Normlny"/>
    <w:link w:val="PodtitulChar"/>
    <w:uiPriority w:val="11"/>
    <w:qFormat/>
    <w:rsid w:val="000856B3"/>
    <w:pPr>
      <w:numPr>
        <w:ilvl w:val="1"/>
      </w:numPr>
      <w:spacing w:after="240" w:line="240" w:lineRule="auto"/>
    </w:pPr>
    <w:rPr>
      <w:rFonts w:asciiTheme="majorHAnsi" w:eastAsiaTheme="majorEastAsia" w:hAnsiTheme="majorHAnsi" w:cstheme="majorBidi"/>
      <w:color w:val="5B9BD5" w:themeColor="accent1"/>
      <w:sz w:val="28"/>
      <w:szCs w:val="28"/>
    </w:rPr>
  </w:style>
  <w:style w:type="character" w:customStyle="1" w:styleId="PodtitulChar">
    <w:name w:val="Podtitul Char"/>
    <w:basedOn w:val="Predvolenpsmoodseku"/>
    <w:link w:val="Podtitul"/>
    <w:uiPriority w:val="11"/>
    <w:rsid w:val="000856B3"/>
    <w:rPr>
      <w:rFonts w:asciiTheme="majorHAnsi" w:eastAsiaTheme="majorEastAsia" w:hAnsiTheme="majorHAnsi" w:cstheme="majorBidi"/>
      <w:color w:val="5B9BD5" w:themeColor="accent1"/>
      <w:sz w:val="28"/>
      <w:szCs w:val="28"/>
    </w:rPr>
  </w:style>
  <w:style w:type="character" w:styleId="Vrazn">
    <w:name w:val="Strong"/>
    <w:basedOn w:val="Predvolenpsmoodseku"/>
    <w:uiPriority w:val="22"/>
    <w:qFormat/>
    <w:rsid w:val="000856B3"/>
    <w:rPr>
      <w:b/>
      <w:bCs/>
    </w:rPr>
  </w:style>
  <w:style w:type="character" w:styleId="Zvraznenie">
    <w:name w:val="Emphasis"/>
    <w:basedOn w:val="Predvolenpsmoodseku"/>
    <w:uiPriority w:val="20"/>
    <w:qFormat/>
    <w:rsid w:val="000856B3"/>
    <w:rPr>
      <w:i/>
      <w:iCs/>
    </w:rPr>
  </w:style>
  <w:style w:type="paragraph" w:styleId="Bezriadkovania">
    <w:name w:val="No Spacing"/>
    <w:uiPriority w:val="1"/>
    <w:qFormat/>
    <w:rsid w:val="000856B3"/>
    <w:pPr>
      <w:spacing w:after="0" w:line="240" w:lineRule="auto"/>
    </w:pPr>
  </w:style>
  <w:style w:type="paragraph" w:styleId="Citcia">
    <w:name w:val="Quote"/>
    <w:basedOn w:val="Normlny"/>
    <w:next w:val="Normlny"/>
    <w:link w:val="CitciaChar"/>
    <w:uiPriority w:val="29"/>
    <w:qFormat/>
    <w:rsid w:val="000856B3"/>
    <w:pPr>
      <w:spacing w:before="120" w:after="120"/>
      <w:ind w:left="720"/>
    </w:pPr>
    <w:rPr>
      <w:color w:val="44546A" w:themeColor="text2"/>
      <w:szCs w:val="24"/>
    </w:rPr>
  </w:style>
  <w:style w:type="character" w:customStyle="1" w:styleId="CitciaChar">
    <w:name w:val="Citácia Char"/>
    <w:basedOn w:val="Predvolenpsmoodseku"/>
    <w:link w:val="Citcia"/>
    <w:uiPriority w:val="29"/>
    <w:rsid w:val="000856B3"/>
    <w:rPr>
      <w:color w:val="44546A" w:themeColor="text2"/>
      <w:sz w:val="24"/>
      <w:szCs w:val="24"/>
    </w:rPr>
  </w:style>
  <w:style w:type="paragraph" w:styleId="Zvraznencitcia">
    <w:name w:val="Intense Quote"/>
    <w:basedOn w:val="Normlny"/>
    <w:next w:val="Normlny"/>
    <w:link w:val="ZvraznencitciaChar"/>
    <w:uiPriority w:val="30"/>
    <w:qFormat/>
    <w:rsid w:val="000856B3"/>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ZvraznencitciaChar">
    <w:name w:val="Zvýraznená citácia Char"/>
    <w:basedOn w:val="Predvolenpsmoodseku"/>
    <w:link w:val="Zvraznencitcia"/>
    <w:uiPriority w:val="30"/>
    <w:rsid w:val="000856B3"/>
    <w:rPr>
      <w:rFonts w:asciiTheme="majorHAnsi" w:eastAsiaTheme="majorEastAsia" w:hAnsiTheme="majorHAnsi" w:cstheme="majorBidi"/>
      <w:color w:val="44546A" w:themeColor="text2"/>
      <w:spacing w:val="-6"/>
      <w:sz w:val="32"/>
      <w:szCs w:val="32"/>
    </w:rPr>
  </w:style>
  <w:style w:type="character" w:styleId="Jemnzvraznenie">
    <w:name w:val="Subtle Emphasis"/>
    <w:basedOn w:val="Predvolenpsmoodseku"/>
    <w:uiPriority w:val="19"/>
    <w:qFormat/>
    <w:rsid w:val="000856B3"/>
    <w:rPr>
      <w:i/>
      <w:iCs/>
      <w:color w:val="595959" w:themeColor="text1" w:themeTint="A6"/>
    </w:rPr>
  </w:style>
  <w:style w:type="character" w:styleId="Intenzvnezvraznenie">
    <w:name w:val="Intense Emphasis"/>
    <w:basedOn w:val="Predvolenpsmoodseku"/>
    <w:uiPriority w:val="21"/>
    <w:qFormat/>
    <w:rsid w:val="000856B3"/>
    <w:rPr>
      <w:b/>
      <w:bCs/>
      <w:i/>
      <w:iCs/>
    </w:rPr>
  </w:style>
  <w:style w:type="character" w:styleId="Jemnodkaz">
    <w:name w:val="Subtle Reference"/>
    <w:basedOn w:val="Predvolenpsmoodseku"/>
    <w:uiPriority w:val="31"/>
    <w:qFormat/>
    <w:rsid w:val="000856B3"/>
    <w:rPr>
      <w:smallCaps/>
      <w:color w:val="595959" w:themeColor="text1" w:themeTint="A6"/>
      <w:u w:val="none" w:color="7F7F7F" w:themeColor="text1" w:themeTint="80"/>
      <w:bdr w:val="none" w:sz="0" w:space="0" w:color="auto"/>
    </w:rPr>
  </w:style>
  <w:style w:type="character" w:styleId="Zvraznenodkaz">
    <w:name w:val="Intense Reference"/>
    <w:basedOn w:val="Predvolenpsmoodseku"/>
    <w:uiPriority w:val="32"/>
    <w:qFormat/>
    <w:rsid w:val="000856B3"/>
    <w:rPr>
      <w:b/>
      <w:bCs/>
      <w:smallCaps/>
      <w:color w:val="44546A" w:themeColor="text2"/>
      <w:u w:val="single"/>
    </w:rPr>
  </w:style>
  <w:style w:type="character" w:styleId="Nzovknihy">
    <w:name w:val="Book Title"/>
    <w:basedOn w:val="Predvolenpsmoodseku"/>
    <w:uiPriority w:val="33"/>
    <w:qFormat/>
    <w:rsid w:val="000856B3"/>
    <w:rPr>
      <w:b/>
      <w:bCs/>
      <w:smallCaps/>
      <w:spacing w:val="10"/>
    </w:rPr>
  </w:style>
  <w:style w:type="paragraph" w:styleId="Hlavikaobsahu">
    <w:name w:val="TOC Heading"/>
    <w:basedOn w:val="Nadpis1"/>
    <w:next w:val="Normlny"/>
    <w:uiPriority w:val="39"/>
    <w:unhideWhenUsed/>
    <w:qFormat/>
    <w:rsid w:val="000856B3"/>
    <w:pPr>
      <w:outlineLvl w:val="9"/>
    </w:pPr>
  </w:style>
  <w:style w:type="paragraph" w:styleId="Odsekzoznamu">
    <w:name w:val="List Paragraph"/>
    <w:aliases w:val="body,Odsek zoznamu2,List Paragraph,Listenabsatz,Odsek,Lettre d'introduction,Paragrafo elenco,List Paragraph1,1st level - Bullet List Paragraph,List Paragraph (numbered (a)),List Paragraph11,Medium Grid 1 - Accent 21,Normal bullet 2"/>
    <w:basedOn w:val="Normlny"/>
    <w:link w:val="OdsekzoznamuChar"/>
    <w:uiPriority w:val="34"/>
    <w:qFormat/>
    <w:rsid w:val="00BB2788"/>
    <w:pPr>
      <w:spacing w:after="200" w:line="276" w:lineRule="auto"/>
      <w:ind w:left="720"/>
      <w:contextualSpacing/>
    </w:pPr>
    <w:rPr>
      <w:rFonts w:ascii="Times New Roman" w:eastAsiaTheme="minorHAnsi" w:hAnsi="Times New Roman"/>
    </w:rPr>
  </w:style>
  <w:style w:type="table" w:styleId="Mriekatabuky">
    <w:name w:val="Table Grid"/>
    <w:basedOn w:val="Normlnatabuka"/>
    <w:uiPriority w:val="39"/>
    <w:rsid w:val="00BB2788"/>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ody Char,Odsek zoznamu2 Char,List Paragraph Char,Listenabsatz Char,Odsek Char,Lettre d'introduction Char,Paragrafo elenco Char,List Paragraph1 Char,1st level - Bullet List Paragraph Char,List Paragraph (numbered (a)) Char"/>
    <w:link w:val="Odsekzoznamu"/>
    <w:uiPriority w:val="34"/>
    <w:qFormat/>
    <w:locked/>
    <w:rsid w:val="00BB2788"/>
    <w:rPr>
      <w:rFonts w:ascii="Times New Roman" w:eastAsiaTheme="minorHAnsi" w:hAnsi="Times New Roman"/>
      <w:sz w:val="24"/>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nhideWhenUsed/>
    <w:qFormat/>
    <w:rsid w:val="007C0CBD"/>
    <w:pPr>
      <w:spacing w:after="0" w:line="240" w:lineRule="auto"/>
    </w:pPr>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qFormat/>
    <w:rsid w:val="007C0CBD"/>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qFormat/>
    <w:rsid w:val="007C0CBD"/>
    <w:rPr>
      <w:vertAlign w:val="superscript"/>
    </w:rPr>
  </w:style>
  <w:style w:type="paragraph" w:styleId="Textbubliny">
    <w:name w:val="Balloon Text"/>
    <w:basedOn w:val="Normlny"/>
    <w:link w:val="TextbublinyChar"/>
    <w:uiPriority w:val="99"/>
    <w:semiHidden/>
    <w:unhideWhenUsed/>
    <w:rsid w:val="00EC2F7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C2F7B"/>
    <w:rPr>
      <w:rFonts w:ascii="Segoe UI" w:hAnsi="Segoe UI" w:cs="Segoe UI"/>
      <w:sz w:val="18"/>
      <w:szCs w:val="18"/>
    </w:rPr>
  </w:style>
  <w:style w:type="paragraph" w:styleId="Obsah2">
    <w:name w:val="toc 2"/>
    <w:basedOn w:val="Normlny"/>
    <w:next w:val="Normlny"/>
    <w:autoRedefine/>
    <w:uiPriority w:val="39"/>
    <w:unhideWhenUsed/>
    <w:rsid w:val="00760937"/>
    <w:pPr>
      <w:spacing w:after="100"/>
      <w:ind w:left="220"/>
    </w:pPr>
    <w:rPr>
      <w:rFonts w:cs="Times New Roman"/>
      <w:lang w:eastAsia="sk-SK"/>
    </w:rPr>
  </w:style>
  <w:style w:type="paragraph" w:styleId="Obsah1">
    <w:name w:val="toc 1"/>
    <w:basedOn w:val="Normlny"/>
    <w:next w:val="Normlny"/>
    <w:autoRedefine/>
    <w:uiPriority w:val="39"/>
    <w:unhideWhenUsed/>
    <w:rsid w:val="004737B7"/>
    <w:pPr>
      <w:tabs>
        <w:tab w:val="right" w:leader="dot" w:pos="9062"/>
      </w:tabs>
      <w:spacing w:after="100"/>
    </w:pPr>
    <w:rPr>
      <w:rFonts w:cs="Times New Roman"/>
      <w:lang w:eastAsia="sk-SK"/>
    </w:rPr>
  </w:style>
  <w:style w:type="paragraph" w:styleId="Obsah3">
    <w:name w:val="toc 3"/>
    <w:basedOn w:val="Normlny"/>
    <w:next w:val="Normlny"/>
    <w:autoRedefine/>
    <w:uiPriority w:val="39"/>
    <w:unhideWhenUsed/>
    <w:rsid w:val="00760937"/>
    <w:pPr>
      <w:spacing w:after="100"/>
      <w:ind w:left="440"/>
    </w:pPr>
    <w:rPr>
      <w:rFonts w:cs="Times New Roman"/>
      <w:lang w:eastAsia="sk-SK"/>
    </w:rPr>
  </w:style>
  <w:style w:type="character" w:styleId="Odkaznakomentr">
    <w:name w:val="annotation reference"/>
    <w:basedOn w:val="Predvolenpsmoodseku"/>
    <w:unhideWhenUsed/>
    <w:rsid w:val="00EC0B8F"/>
    <w:rPr>
      <w:sz w:val="16"/>
      <w:szCs w:val="16"/>
    </w:rPr>
  </w:style>
  <w:style w:type="paragraph" w:styleId="Textkomentra">
    <w:name w:val="annotation text"/>
    <w:basedOn w:val="Normlny"/>
    <w:link w:val="TextkomentraChar"/>
    <w:unhideWhenUsed/>
    <w:rsid w:val="00EC0B8F"/>
    <w:pPr>
      <w:spacing w:line="240" w:lineRule="auto"/>
    </w:pPr>
    <w:rPr>
      <w:sz w:val="20"/>
      <w:szCs w:val="20"/>
    </w:rPr>
  </w:style>
  <w:style w:type="character" w:customStyle="1" w:styleId="TextkomentraChar">
    <w:name w:val="Text komentára Char"/>
    <w:basedOn w:val="Predvolenpsmoodseku"/>
    <w:link w:val="Textkomentra"/>
    <w:rsid w:val="00EC0B8F"/>
    <w:rPr>
      <w:sz w:val="20"/>
      <w:szCs w:val="20"/>
    </w:rPr>
  </w:style>
  <w:style w:type="paragraph" w:styleId="Predmetkomentra">
    <w:name w:val="annotation subject"/>
    <w:basedOn w:val="Textkomentra"/>
    <w:next w:val="Textkomentra"/>
    <w:link w:val="PredmetkomentraChar"/>
    <w:uiPriority w:val="99"/>
    <w:semiHidden/>
    <w:unhideWhenUsed/>
    <w:rsid w:val="00EC0B8F"/>
    <w:rPr>
      <w:b/>
      <w:bCs/>
    </w:rPr>
  </w:style>
  <w:style w:type="character" w:customStyle="1" w:styleId="PredmetkomentraChar">
    <w:name w:val="Predmet komentára Char"/>
    <w:basedOn w:val="TextkomentraChar"/>
    <w:link w:val="Predmetkomentra"/>
    <w:uiPriority w:val="99"/>
    <w:semiHidden/>
    <w:rsid w:val="00EC0B8F"/>
    <w:rPr>
      <w:b/>
      <w:bCs/>
      <w:sz w:val="20"/>
      <w:szCs w:val="20"/>
    </w:rPr>
  </w:style>
  <w:style w:type="paragraph" w:styleId="Revzia">
    <w:name w:val="Revision"/>
    <w:hidden/>
    <w:uiPriority w:val="99"/>
    <w:semiHidden/>
    <w:rsid w:val="00820DF3"/>
    <w:pPr>
      <w:spacing w:after="0" w:line="240" w:lineRule="auto"/>
    </w:pPr>
    <w:rPr>
      <w:sz w:val="24"/>
    </w:rPr>
  </w:style>
  <w:style w:type="paragraph" w:customStyle="1" w:styleId="norm">
    <w:name w:val="norm"/>
    <w:basedOn w:val="Normlny"/>
    <w:rsid w:val="007D4086"/>
    <w:pPr>
      <w:spacing w:before="100" w:beforeAutospacing="1" w:after="100" w:afterAutospacing="1" w:line="240" w:lineRule="auto"/>
      <w:jc w:val="left"/>
    </w:pPr>
    <w:rPr>
      <w:rFonts w:ascii="Times New Roman" w:eastAsia="Times New Roman" w:hAnsi="Times New Roman" w:cs="Times New Roman"/>
      <w:szCs w:val="24"/>
      <w:lang w:eastAsia="sk-SK"/>
    </w:rPr>
  </w:style>
  <w:style w:type="paragraph" w:customStyle="1" w:styleId="title-doc-first">
    <w:name w:val="title-doc-first"/>
    <w:basedOn w:val="Normlny"/>
    <w:rsid w:val="007D4086"/>
    <w:pPr>
      <w:spacing w:before="100" w:beforeAutospacing="1" w:after="100" w:afterAutospacing="1" w:line="240" w:lineRule="auto"/>
      <w:jc w:val="left"/>
    </w:pPr>
    <w:rPr>
      <w:rFonts w:ascii="Times New Roman" w:eastAsia="Times New Roman" w:hAnsi="Times New Roman" w:cs="Times New Roman"/>
      <w:szCs w:val="24"/>
      <w:lang w:eastAsia="sk-SK"/>
    </w:rPr>
  </w:style>
  <w:style w:type="paragraph" w:styleId="Zkladntext">
    <w:name w:val="Body Text"/>
    <w:basedOn w:val="Normlny"/>
    <w:link w:val="ZkladntextChar"/>
    <w:qFormat/>
    <w:rsid w:val="00395CD1"/>
    <w:pPr>
      <w:spacing w:before="130" w:after="130" w:line="240" w:lineRule="auto"/>
    </w:pPr>
    <w:rPr>
      <w:rFonts w:ascii="Calibri" w:eastAsia="Times New Roman" w:hAnsi="Calibri" w:cs="Times New Roman"/>
      <w:sz w:val="20"/>
      <w:szCs w:val="20"/>
      <w:lang w:val="en-US" w:eastAsia="x-none"/>
    </w:rPr>
  </w:style>
  <w:style w:type="character" w:customStyle="1" w:styleId="ZkladntextChar">
    <w:name w:val="Základný text Char"/>
    <w:basedOn w:val="Predvolenpsmoodseku"/>
    <w:link w:val="Zkladntext"/>
    <w:rsid w:val="00395CD1"/>
    <w:rPr>
      <w:rFonts w:ascii="Calibri" w:eastAsia="Times New Roman" w:hAnsi="Calibri" w:cs="Times New Roman"/>
      <w:sz w:val="20"/>
      <w:szCs w:val="20"/>
      <w:lang w:val="en-US" w:eastAsia="x-none"/>
    </w:rPr>
  </w:style>
  <w:style w:type="paragraph" w:customStyle="1" w:styleId="ZakladnystylChar">
    <w:name w:val="Zakladny styl Char"/>
    <w:link w:val="ZakladnystylCharChar"/>
    <w:rsid w:val="00395CD1"/>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95CD1"/>
    <w:rPr>
      <w:rFonts w:ascii="Times New Roman" w:eastAsia="Times New Roman" w:hAnsi="Times New Roman" w:cs="Times New Roman"/>
      <w:sz w:val="24"/>
      <w:szCs w:val="24"/>
      <w:lang w:eastAsia="sk-SK"/>
    </w:rPr>
  </w:style>
  <w:style w:type="paragraph" w:customStyle="1" w:styleId="Char2">
    <w:name w:val="Char2"/>
    <w:basedOn w:val="Normlny"/>
    <w:link w:val="Odkaznapoznmkupodiarou"/>
    <w:uiPriority w:val="99"/>
    <w:rsid w:val="00B1464A"/>
    <w:pPr>
      <w:spacing w:line="240" w:lineRule="exact"/>
      <w:jc w:val="left"/>
    </w:pPr>
    <w:rPr>
      <w:sz w:val="22"/>
      <w:vertAlign w:val="superscript"/>
    </w:rPr>
  </w:style>
  <w:style w:type="character" w:styleId="PouitHypertextovPrepojenie">
    <w:name w:val="FollowedHyperlink"/>
    <w:basedOn w:val="Predvolenpsmoodseku"/>
    <w:uiPriority w:val="99"/>
    <w:semiHidden/>
    <w:unhideWhenUsed/>
    <w:rsid w:val="00CF2F91"/>
    <w:rPr>
      <w:color w:val="954F72" w:themeColor="followedHyperlink"/>
      <w:u w:val="single"/>
    </w:rPr>
  </w:style>
  <w:style w:type="character" w:customStyle="1" w:styleId="italics">
    <w:name w:val="italics"/>
    <w:basedOn w:val="Predvolenpsmoodseku"/>
    <w:rsid w:val="00BE049E"/>
  </w:style>
  <w:style w:type="paragraph" w:customStyle="1" w:styleId="title-doc-last">
    <w:name w:val="title-doc-last"/>
    <w:basedOn w:val="Normlny"/>
    <w:rsid w:val="00BE049E"/>
    <w:pPr>
      <w:spacing w:before="100" w:beforeAutospacing="1" w:after="100" w:afterAutospacing="1" w:line="240" w:lineRule="auto"/>
      <w:jc w:val="left"/>
    </w:pPr>
    <w:rPr>
      <w:rFonts w:ascii="Times New Roman" w:eastAsia="Times New Roman" w:hAnsi="Times New Roman" w:cs="Times New Roman"/>
      <w:szCs w:val="24"/>
      <w:lang w:eastAsia="sk-SK"/>
    </w:rPr>
  </w:style>
  <w:style w:type="paragraph" w:customStyle="1" w:styleId="title-doc-oj-reference">
    <w:name w:val="title-doc-oj-reference"/>
    <w:basedOn w:val="Normlny"/>
    <w:rsid w:val="00BE049E"/>
    <w:pPr>
      <w:spacing w:before="100" w:beforeAutospacing="1" w:after="100" w:afterAutospacing="1" w:line="240" w:lineRule="auto"/>
      <w:jc w:val="left"/>
    </w:pPr>
    <w:rPr>
      <w:rFonts w:ascii="Times New Roman" w:eastAsia="Times New Roman" w:hAnsi="Times New Roman" w:cs="Times New Roman"/>
      <w:szCs w:val="24"/>
      <w:lang w:eastAsia="sk-SK"/>
    </w:rPr>
  </w:style>
  <w:style w:type="paragraph" w:customStyle="1" w:styleId="0is">
    <w:name w:val="(0)čis"/>
    <w:link w:val="0isChar"/>
    <w:rsid w:val="002234F5"/>
    <w:pPr>
      <w:numPr>
        <w:numId w:val="35"/>
      </w:numPr>
      <w:spacing w:before="60" w:after="0" w:line="240" w:lineRule="auto"/>
      <w:jc w:val="both"/>
    </w:pPr>
    <w:rPr>
      <w:rFonts w:ascii="Arial" w:eastAsia="Times New Roman" w:hAnsi="Arial" w:cs="Times New Roman"/>
      <w:sz w:val="21"/>
      <w:szCs w:val="24"/>
    </w:rPr>
  </w:style>
  <w:style w:type="character" w:customStyle="1" w:styleId="0isChar">
    <w:name w:val="(0)čis Char"/>
    <w:link w:val="0is"/>
    <w:locked/>
    <w:rsid w:val="002234F5"/>
    <w:rPr>
      <w:rFonts w:ascii="Arial" w:eastAsia="Times New Roman" w:hAnsi="Arial" w:cs="Times New Roman"/>
      <w:sz w:val="21"/>
      <w:szCs w:val="24"/>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lny"/>
    <w:rsid w:val="005B2812"/>
    <w:pPr>
      <w:spacing w:before="240" w:line="240" w:lineRule="exact"/>
      <w:jc w:val="left"/>
    </w:pPr>
    <w:rPr>
      <w:rFonts w:ascii="Calibri" w:eastAsia="Calibri" w:hAnsi="Calibri" w:cs="Times New Roman"/>
      <w:sz w:val="20"/>
      <w:szCs w:val="20"/>
      <w:vertAlign w:val="superscript"/>
      <w:lang w:eastAsia="sk-SK"/>
    </w:rPr>
  </w:style>
  <w:style w:type="paragraph" w:styleId="Normlnywebov">
    <w:name w:val="Normal (Web)"/>
    <w:basedOn w:val="Normlny"/>
    <w:uiPriority w:val="99"/>
    <w:unhideWhenUsed/>
    <w:rsid w:val="00DA4A3C"/>
    <w:pPr>
      <w:spacing w:before="100" w:beforeAutospacing="1" w:after="100" w:afterAutospacing="1" w:line="240" w:lineRule="auto"/>
      <w:jc w:val="left"/>
    </w:pPr>
    <w:rPr>
      <w:rFonts w:ascii="Times New Roman" w:eastAsia="Times New Roman" w:hAnsi="Times New Roman" w:cs="Times New Roman"/>
      <w:szCs w:val="24"/>
      <w:lang w:eastAsia="sk-SK"/>
    </w:rPr>
  </w:style>
  <w:style w:type="character" w:customStyle="1" w:styleId="normaltextrun">
    <w:name w:val="normaltextrun"/>
    <w:basedOn w:val="Predvolenpsmoodseku"/>
    <w:rsid w:val="007C19CD"/>
  </w:style>
  <w:style w:type="paragraph" w:customStyle="1" w:styleId="lnadpis">
    <w:name w:val="čl nadpis"/>
    <w:basedOn w:val="Normlny"/>
    <w:rsid w:val="00E6563C"/>
    <w:pPr>
      <w:spacing w:after="120" w:line="240" w:lineRule="auto"/>
      <w:ind w:left="4064" w:hanging="284"/>
      <w:jc w:val="center"/>
    </w:pPr>
    <w:rPr>
      <w:rFonts w:ascii="Arial" w:eastAsiaTheme="minorHAnsi" w:hAnsi="Arial" w:cs="Arial"/>
      <w:b/>
      <w:bCs/>
      <w:sz w:val="21"/>
      <w:szCs w:val="21"/>
    </w:rPr>
  </w:style>
  <w:style w:type="character" w:styleId="Nevyrieenzmienka">
    <w:name w:val="Unresolved Mention"/>
    <w:basedOn w:val="Predvolenpsmoodseku"/>
    <w:uiPriority w:val="99"/>
    <w:semiHidden/>
    <w:unhideWhenUsed/>
    <w:rsid w:val="007731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35260">
      <w:bodyDiv w:val="1"/>
      <w:marLeft w:val="0"/>
      <w:marRight w:val="0"/>
      <w:marTop w:val="0"/>
      <w:marBottom w:val="0"/>
      <w:divBdr>
        <w:top w:val="none" w:sz="0" w:space="0" w:color="auto"/>
        <w:left w:val="none" w:sz="0" w:space="0" w:color="auto"/>
        <w:bottom w:val="none" w:sz="0" w:space="0" w:color="auto"/>
        <w:right w:val="none" w:sz="0" w:space="0" w:color="auto"/>
      </w:divBdr>
    </w:div>
    <w:div w:id="47651411">
      <w:bodyDiv w:val="1"/>
      <w:marLeft w:val="0"/>
      <w:marRight w:val="0"/>
      <w:marTop w:val="0"/>
      <w:marBottom w:val="0"/>
      <w:divBdr>
        <w:top w:val="none" w:sz="0" w:space="0" w:color="auto"/>
        <w:left w:val="none" w:sz="0" w:space="0" w:color="auto"/>
        <w:bottom w:val="none" w:sz="0" w:space="0" w:color="auto"/>
        <w:right w:val="none" w:sz="0" w:space="0" w:color="auto"/>
      </w:divBdr>
    </w:div>
    <w:div w:id="1014114999">
      <w:bodyDiv w:val="1"/>
      <w:marLeft w:val="0"/>
      <w:marRight w:val="0"/>
      <w:marTop w:val="0"/>
      <w:marBottom w:val="0"/>
      <w:divBdr>
        <w:top w:val="none" w:sz="0" w:space="0" w:color="auto"/>
        <w:left w:val="none" w:sz="0" w:space="0" w:color="auto"/>
        <w:bottom w:val="none" w:sz="0" w:space="0" w:color="auto"/>
        <w:right w:val="none" w:sz="0" w:space="0" w:color="auto"/>
      </w:divBdr>
    </w:div>
    <w:div w:id="1117721903">
      <w:bodyDiv w:val="1"/>
      <w:marLeft w:val="0"/>
      <w:marRight w:val="0"/>
      <w:marTop w:val="0"/>
      <w:marBottom w:val="0"/>
      <w:divBdr>
        <w:top w:val="none" w:sz="0" w:space="0" w:color="auto"/>
        <w:left w:val="none" w:sz="0" w:space="0" w:color="auto"/>
        <w:bottom w:val="none" w:sz="0" w:space="0" w:color="auto"/>
        <w:right w:val="none" w:sz="0" w:space="0" w:color="auto"/>
      </w:divBdr>
    </w:div>
    <w:div w:id="1140076622">
      <w:bodyDiv w:val="1"/>
      <w:marLeft w:val="0"/>
      <w:marRight w:val="0"/>
      <w:marTop w:val="0"/>
      <w:marBottom w:val="0"/>
      <w:divBdr>
        <w:top w:val="none" w:sz="0" w:space="0" w:color="auto"/>
        <w:left w:val="none" w:sz="0" w:space="0" w:color="auto"/>
        <w:bottom w:val="none" w:sz="0" w:space="0" w:color="auto"/>
        <w:right w:val="none" w:sz="0" w:space="0" w:color="auto"/>
      </w:divBdr>
    </w:div>
    <w:div w:id="1149009536">
      <w:bodyDiv w:val="1"/>
      <w:marLeft w:val="0"/>
      <w:marRight w:val="0"/>
      <w:marTop w:val="0"/>
      <w:marBottom w:val="0"/>
      <w:divBdr>
        <w:top w:val="none" w:sz="0" w:space="0" w:color="auto"/>
        <w:left w:val="none" w:sz="0" w:space="0" w:color="auto"/>
        <w:bottom w:val="none" w:sz="0" w:space="0" w:color="auto"/>
        <w:right w:val="none" w:sz="0" w:space="0" w:color="auto"/>
      </w:divBdr>
    </w:div>
    <w:div w:id="1297225656">
      <w:bodyDiv w:val="1"/>
      <w:marLeft w:val="0"/>
      <w:marRight w:val="0"/>
      <w:marTop w:val="0"/>
      <w:marBottom w:val="0"/>
      <w:divBdr>
        <w:top w:val="none" w:sz="0" w:space="0" w:color="auto"/>
        <w:left w:val="none" w:sz="0" w:space="0" w:color="auto"/>
        <w:bottom w:val="none" w:sz="0" w:space="0" w:color="auto"/>
        <w:right w:val="none" w:sz="0" w:space="0" w:color="auto"/>
      </w:divBdr>
    </w:div>
    <w:div w:id="1340694911">
      <w:bodyDiv w:val="1"/>
      <w:marLeft w:val="0"/>
      <w:marRight w:val="0"/>
      <w:marTop w:val="0"/>
      <w:marBottom w:val="0"/>
      <w:divBdr>
        <w:top w:val="none" w:sz="0" w:space="0" w:color="auto"/>
        <w:left w:val="none" w:sz="0" w:space="0" w:color="auto"/>
        <w:bottom w:val="none" w:sz="0" w:space="0" w:color="auto"/>
        <w:right w:val="none" w:sz="0" w:space="0" w:color="auto"/>
      </w:divBdr>
    </w:div>
    <w:div w:id="1367944550">
      <w:bodyDiv w:val="1"/>
      <w:marLeft w:val="0"/>
      <w:marRight w:val="0"/>
      <w:marTop w:val="0"/>
      <w:marBottom w:val="0"/>
      <w:divBdr>
        <w:top w:val="none" w:sz="0" w:space="0" w:color="auto"/>
        <w:left w:val="none" w:sz="0" w:space="0" w:color="auto"/>
        <w:bottom w:val="none" w:sz="0" w:space="0" w:color="auto"/>
        <w:right w:val="none" w:sz="0" w:space="0" w:color="auto"/>
      </w:divBdr>
    </w:div>
    <w:div w:id="1375960757">
      <w:bodyDiv w:val="1"/>
      <w:marLeft w:val="0"/>
      <w:marRight w:val="0"/>
      <w:marTop w:val="0"/>
      <w:marBottom w:val="0"/>
      <w:divBdr>
        <w:top w:val="none" w:sz="0" w:space="0" w:color="auto"/>
        <w:left w:val="none" w:sz="0" w:space="0" w:color="auto"/>
        <w:bottom w:val="none" w:sz="0" w:space="0" w:color="auto"/>
        <w:right w:val="none" w:sz="0" w:space="0" w:color="auto"/>
      </w:divBdr>
    </w:div>
    <w:div w:id="1715691178">
      <w:bodyDiv w:val="1"/>
      <w:marLeft w:val="0"/>
      <w:marRight w:val="0"/>
      <w:marTop w:val="0"/>
      <w:marBottom w:val="0"/>
      <w:divBdr>
        <w:top w:val="none" w:sz="0" w:space="0" w:color="auto"/>
        <w:left w:val="none" w:sz="0" w:space="0" w:color="auto"/>
        <w:bottom w:val="none" w:sz="0" w:space="0" w:color="auto"/>
        <w:right w:val="none" w:sz="0" w:space="0" w:color="auto"/>
      </w:divBdr>
    </w:div>
    <w:div w:id="2055078540">
      <w:bodyDiv w:val="1"/>
      <w:marLeft w:val="0"/>
      <w:marRight w:val="0"/>
      <w:marTop w:val="0"/>
      <w:marBottom w:val="0"/>
      <w:divBdr>
        <w:top w:val="none" w:sz="0" w:space="0" w:color="auto"/>
        <w:left w:val="none" w:sz="0" w:space="0" w:color="auto"/>
        <w:bottom w:val="none" w:sz="0" w:space="0" w:color="auto"/>
        <w:right w:val="none" w:sz="0" w:space="0" w:color="auto"/>
      </w:divBdr>
      <w:divsChild>
        <w:div w:id="228809835">
          <w:marLeft w:val="0"/>
          <w:marRight w:val="0"/>
          <w:marTop w:val="0"/>
          <w:marBottom w:val="0"/>
          <w:divBdr>
            <w:top w:val="none" w:sz="0" w:space="0" w:color="auto"/>
            <w:left w:val="none" w:sz="0" w:space="0" w:color="auto"/>
            <w:bottom w:val="none" w:sz="0" w:space="0" w:color="auto"/>
            <w:right w:val="none" w:sz="0" w:space="0" w:color="auto"/>
          </w:divBdr>
          <w:divsChild>
            <w:div w:id="1081755987">
              <w:marLeft w:val="0"/>
              <w:marRight w:val="0"/>
              <w:marTop w:val="0"/>
              <w:marBottom w:val="0"/>
              <w:divBdr>
                <w:top w:val="none" w:sz="0" w:space="0" w:color="auto"/>
                <w:left w:val="none" w:sz="0" w:space="0" w:color="auto"/>
                <w:bottom w:val="none" w:sz="0" w:space="0" w:color="auto"/>
                <w:right w:val="none" w:sz="0" w:space="0" w:color="auto"/>
              </w:divBdr>
            </w:div>
          </w:divsChild>
        </w:div>
        <w:div w:id="1368990788">
          <w:marLeft w:val="0"/>
          <w:marRight w:val="0"/>
          <w:marTop w:val="0"/>
          <w:marBottom w:val="0"/>
          <w:divBdr>
            <w:top w:val="none" w:sz="0" w:space="0" w:color="auto"/>
            <w:left w:val="none" w:sz="0" w:space="0" w:color="auto"/>
            <w:bottom w:val="none" w:sz="0" w:space="0" w:color="auto"/>
            <w:right w:val="none" w:sz="0" w:space="0" w:color="auto"/>
          </w:divBdr>
          <w:divsChild>
            <w:div w:id="103153910">
              <w:marLeft w:val="0"/>
              <w:marRight w:val="0"/>
              <w:marTop w:val="120"/>
              <w:marBottom w:val="0"/>
              <w:divBdr>
                <w:top w:val="none" w:sz="0" w:space="0" w:color="auto"/>
                <w:left w:val="none" w:sz="0" w:space="0" w:color="auto"/>
                <w:bottom w:val="none" w:sz="0" w:space="0" w:color="auto"/>
                <w:right w:val="none" w:sz="0" w:space="0" w:color="auto"/>
              </w:divBdr>
            </w:div>
            <w:div w:id="1958098686">
              <w:marLeft w:val="0"/>
              <w:marRight w:val="0"/>
              <w:marTop w:val="0"/>
              <w:marBottom w:val="0"/>
              <w:divBdr>
                <w:top w:val="none" w:sz="0" w:space="0" w:color="auto"/>
                <w:left w:val="none" w:sz="0" w:space="0" w:color="auto"/>
                <w:bottom w:val="none" w:sz="0" w:space="0" w:color="auto"/>
                <w:right w:val="none" w:sz="0" w:space="0" w:color="auto"/>
              </w:divBdr>
            </w:div>
          </w:divsChild>
        </w:div>
        <w:div w:id="678652987">
          <w:marLeft w:val="0"/>
          <w:marRight w:val="0"/>
          <w:marTop w:val="0"/>
          <w:marBottom w:val="0"/>
          <w:divBdr>
            <w:top w:val="none" w:sz="0" w:space="0" w:color="auto"/>
            <w:left w:val="none" w:sz="0" w:space="0" w:color="auto"/>
            <w:bottom w:val="none" w:sz="0" w:space="0" w:color="auto"/>
            <w:right w:val="none" w:sz="0" w:space="0" w:color="auto"/>
          </w:divBdr>
          <w:divsChild>
            <w:div w:id="1675109667">
              <w:marLeft w:val="0"/>
              <w:marRight w:val="0"/>
              <w:marTop w:val="120"/>
              <w:marBottom w:val="0"/>
              <w:divBdr>
                <w:top w:val="none" w:sz="0" w:space="0" w:color="auto"/>
                <w:left w:val="none" w:sz="0" w:space="0" w:color="auto"/>
                <w:bottom w:val="none" w:sz="0" w:space="0" w:color="auto"/>
                <w:right w:val="none" w:sz="0" w:space="0" w:color="auto"/>
              </w:divBdr>
            </w:div>
            <w:div w:id="1337029968">
              <w:marLeft w:val="0"/>
              <w:marRight w:val="0"/>
              <w:marTop w:val="0"/>
              <w:marBottom w:val="0"/>
              <w:divBdr>
                <w:top w:val="none" w:sz="0" w:space="0" w:color="auto"/>
                <w:left w:val="none" w:sz="0" w:space="0" w:color="auto"/>
                <w:bottom w:val="none" w:sz="0" w:space="0" w:color="auto"/>
                <w:right w:val="none" w:sz="0" w:space="0" w:color="auto"/>
              </w:divBdr>
            </w:div>
          </w:divsChild>
        </w:div>
        <w:div w:id="1861427255">
          <w:marLeft w:val="0"/>
          <w:marRight w:val="0"/>
          <w:marTop w:val="0"/>
          <w:marBottom w:val="0"/>
          <w:divBdr>
            <w:top w:val="none" w:sz="0" w:space="0" w:color="auto"/>
            <w:left w:val="none" w:sz="0" w:space="0" w:color="auto"/>
            <w:bottom w:val="none" w:sz="0" w:space="0" w:color="auto"/>
            <w:right w:val="none" w:sz="0" w:space="0" w:color="auto"/>
          </w:divBdr>
          <w:divsChild>
            <w:div w:id="942347789">
              <w:marLeft w:val="0"/>
              <w:marRight w:val="0"/>
              <w:marTop w:val="120"/>
              <w:marBottom w:val="0"/>
              <w:divBdr>
                <w:top w:val="none" w:sz="0" w:space="0" w:color="auto"/>
                <w:left w:val="none" w:sz="0" w:space="0" w:color="auto"/>
                <w:bottom w:val="none" w:sz="0" w:space="0" w:color="auto"/>
                <w:right w:val="none" w:sz="0" w:space="0" w:color="auto"/>
              </w:divBdr>
            </w:div>
            <w:div w:id="1878078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ofondy.gov.sk/dokumenty-a-publikacie/metodicke-dokumenty/metodicke-dokumenty-cko/"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urofondy.gov.sk/program-slovensko/"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eurofondy.gov.sk/wp-content/uploads/2024/05/MU_c_13_verzia_1_0.pdf"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ntranet/sites/SEPP" TargetMode="External"/><Relationship Id="rId5" Type="http://schemas.openxmlformats.org/officeDocument/2006/relationships/numbering" Target="numbering.xml"/><Relationship Id="rId15" Type="http://schemas.openxmlformats.org/officeDocument/2006/relationships/hyperlink" Target="https://eurofondy.gov.sk/program-slovensko/informovanie-a-komunikacia/"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vuc.sk/"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eurofondy.gov.sk/dokumenty-a-publikacie/metodicke-dokumenty/metodicke-dokumenty-cko/" TargetMode="External"/><Relationship Id="rId13" Type="http://schemas.openxmlformats.org/officeDocument/2006/relationships/hyperlink" Target="https://www.slov-lex.sk/ezbierky/pravne-predpisy/SK/ZZ/2016/84/20231201" TargetMode="External"/><Relationship Id="rId3" Type="http://schemas.openxmlformats.org/officeDocument/2006/relationships/hyperlink" Target="https://www.slov-lex.sk/ezbierky/pravne-predpisy/SK/ZZ/2022/121/20230901.html" TargetMode="External"/><Relationship Id="rId7" Type="http://schemas.openxmlformats.org/officeDocument/2006/relationships/hyperlink" Target="https://www.slov-lex.sk/ezbierky/pravne-predpisy/SK/ZZ/2015/343/" TargetMode="External"/><Relationship Id="rId12" Type="http://schemas.openxmlformats.org/officeDocument/2006/relationships/hyperlink" Target="https://eurofondy.gov.sk/wp-content/uploads/2024/09/Prirucka-k-procesu-a-kontrole-VO-PCS.pdf" TargetMode="External"/><Relationship Id="rId2" Type="http://schemas.openxmlformats.org/officeDocument/2006/relationships/hyperlink" Target="https://www.slov-lex.sk/ezbierky/pravne-predpisy/SK/ZZ/2004/576/" TargetMode="External"/><Relationship Id="rId1" Type="http://schemas.openxmlformats.org/officeDocument/2006/relationships/hyperlink" Target="https://www.slov-lex.sk/ezbierky/pravne-predpisy/SK/ZZ/2004/578/" TargetMode="External"/><Relationship Id="rId6" Type="http://schemas.openxmlformats.org/officeDocument/2006/relationships/hyperlink" Target="https://www.health.gov.sk/?Eufondy-Program-Slovensko" TargetMode="External"/><Relationship Id="rId11" Type="http://schemas.openxmlformats.org/officeDocument/2006/relationships/hyperlink" Target="https://www.slov-lex.sk/ezbierky/pravne-predpisy/SK/ZZ/2015/343/" TargetMode="External"/><Relationship Id="rId5" Type="http://schemas.openxmlformats.org/officeDocument/2006/relationships/hyperlink" Target="https://www.slov-lex.sk/ezbierky/pravne-predpisy/SK/ZZ/2004/578/" TargetMode="External"/><Relationship Id="rId10" Type="http://schemas.openxmlformats.org/officeDocument/2006/relationships/hyperlink" Target="https://www.slov-lex.sk/ezbierky/pravne-predpisy/SK/ZZ/2015/343/" TargetMode="External"/><Relationship Id="rId4" Type="http://schemas.openxmlformats.org/officeDocument/2006/relationships/hyperlink" Target="https://www.slov-lex.sk/ezbierky/pravne-predpisy/SK/ZZ/2004/578/" TargetMode="External"/><Relationship Id="rId9" Type="http://schemas.openxmlformats.org/officeDocument/2006/relationships/hyperlink" Target="https://eurofondy.gov.sk/dokumenty-a-publikacie/metodicke%20dokumenty/metodicke-dokumenty-cko/"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gif"/><Relationship Id="rId7" Type="http://schemas.openxmlformats.org/officeDocument/2006/relationships/image" Target="media/image6.png"/><Relationship Id="rId2" Type="http://schemas.openxmlformats.org/officeDocument/2006/relationships/hyperlink" Target="http://www.health.gov.sk/Titulka" TargetMode="External"/><Relationship Id="rId1" Type="http://schemas.openxmlformats.org/officeDocument/2006/relationships/image" Target="media/image1.png"/><Relationship Id="rId6" Type="http://schemas.openxmlformats.org/officeDocument/2006/relationships/image" Target="media/image5.gif"/><Relationship Id="rId5" Type="http://schemas.openxmlformats.org/officeDocument/2006/relationships/image" Target="media/image4.png"/><Relationship Id="rId4" Type="http://schemas.openxmlformats.org/officeDocument/2006/relationships/image" Target="media/image3.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812a3605-bbab-4c60-9630-7e70640c45e9"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B3052FED10D234FB853DFD0892661C9" ma:contentTypeVersion="18" ma:contentTypeDescription="Create a new document." ma:contentTypeScope="" ma:versionID="d863fea395d43df540e0fa4c4bb639e8">
  <xsd:schema xmlns:xsd="http://www.w3.org/2001/XMLSchema" xmlns:xs="http://www.w3.org/2001/XMLSchema" xmlns:p="http://schemas.microsoft.com/office/2006/metadata/properties" xmlns:ns3="812a3605-bbab-4c60-9630-7e70640c45e9" xmlns:ns4="30f9475c-c4ce-4975-ba27-08a1eacef086" targetNamespace="http://schemas.microsoft.com/office/2006/metadata/properties" ma:root="true" ma:fieldsID="b5fa05975980da28744e734b33093107" ns3:_="" ns4:_="">
    <xsd:import namespace="812a3605-bbab-4c60-9630-7e70640c45e9"/>
    <xsd:import namespace="30f9475c-c4ce-4975-ba27-08a1eacef08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element ref="ns3:MediaServiceOCR" minOccurs="0"/>
                <xsd:element ref="ns3:MediaServiceGenerationTime" minOccurs="0"/>
                <xsd:element ref="ns3:MediaServiceEventHashCode" minOccurs="0"/>
                <xsd:element ref="ns3:MediaServiceLocation" minOccurs="0"/>
                <xsd:element ref="ns3:MediaServiceObjectDetectorVersions" minOccurs="0"/>
                <xsd:element ref="ns3:MediaServiceSystemTags"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2a3605-bbab-4c60-9630-7e70640c45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_activity" ma:index="25"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0f9475c-c4ce-4975-ba27-08a1eacef08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DB7C2B-7D97-4CE7-AE70-8540AEFFEDB0}">
  <ds:schemaRefs>
    <ds:schemaRef ds:uri="http://schemas.microsoft.com/sharepoint/v3/contenttype/forms"/>
  </ds:schemaRefs>
</ds:datastoreItem>
</file>

<file path=customXml/itemProps2.xml><?xml version="1.0" encoding="utf-8"?>
<ds:datastoreItem xmlns:ds="http://schemas.openxmlformats.org/officeDocument/2006/customXml" ds:itemID="{1882FC6C-D638-4F69-8E34-CFD22D07AA32}">
  <ds:schemaRefs>
    <ds:schemaRef ds:uri="http://schemas.microsoft.com/office/2006/metadata/properties"/>
    <ds:schemaRef ds:uri="http://schemas.microsoft.com/office/infopath/2007/PartnerControls"/>
    <ds:schemaRef ds:uri="812a3605-bbab-4c60-9630-7e70640c45e9"/>
  </ds:schemaRefs>
</ds:datastoreItem>
</file>

<file path=customXml/itemProps3.xml><?xml version="1.0" encoding="utf-8"?>
<ds:datastoreItem xmlns:ds="http://schemas.openxmlformats.org/officeDocument/2006/customXml" ds:itemID="{2F68E837-BFDF-4816-B350-295F90607B57}">
  <ds:schemaRefs>
    <ds:schemaRef ds:uri="http://schemas.openxmlformats.org/officeDocument/2006/bibliography"/>
  </ds:schemaRefs>
</ds:datastoreItem>
</file>

<file path=customXml/itemProps4.xml><?xml version="1.0" encoding="utf-8"?>
<ds:datastoreItem xmlns:ds="http://schemas.openxmlformats.org/officeDocument/2006/customXml" ds:itemID="{E72B4A2A-653B-4747-9081-374E52B55F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2a3605-bbab-4c60-9630-7e70640c45e9"/>
    <ds:schemaRef ds:uri="30f9475c-c4ce-4975-ba27-08a1eacef0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22</Pages>
  <Words>7882</Words>
  <Characters>44928</Characters>
  <Application>Microsoft Office Word</Application>
  <DocSecurity>0</DocSecurity>
  <Lines>374</Lines>
  <Paragraphs>105</Paragraphs>
  <ScaleCrop>false</ScaleCrop>
  <HeadingPairs>
    <vt:vector size="2" baseType="variant">
      <vt:variant>
        <vt:lpstr>Názov</vt:lpstr>
      </vt:variant>
      <vt:variant>
        <vt:i4>1</vt:i4>
      </vt:variant>
    </vt:vector>
  </HeadingPairs>
  <TitlesOfParts>
    <vt:vector size="1" baseType="lpstr">
      <vt:lpstr/>
    </vt:vector>
  </TitlesOfParts>
  <Company>MZ SR</Company>
  <LinksUpToDate>false</LinksUpToDate>
  <CharactersWithSpaces>52705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Fazekašová Marcela</dc:creator>
  <cp:keywords/>
  <dc:description/>
  <cp:lastModifiedBy>Bagiová Tatiana</cp:lastModifiedBy>
  <cp:revision>30</cp:revision>
  <cp:lastPrinted>2025-05-07T08:10:00Z</cp:lastPrinted>
  <dcterms:created xsi:type="dcterms:W3CDTF">2026-01-30T09:25:00Z</dcterms:created>
  <dcterms:modified xsi:type="dcterms:W3CDTF">2026-01-30T12:38:00Z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0x0101002B3052FED10D234FB853DFD0892661C9</vt:lpwstr>
  </property>
</Properties>
</file>